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398142" w14:textId="77777777" w:rsidR="00B71AF4" w:rsidRPr="002D1ED9" w:rsidRDefault="001E3861" w:rsidP="00E10266">
      <w:pPr>
        <w:spacing w:after="0"/>
        <w:rPr>
          <w:rFonts w:ascii="Times New Roman" w:hAnsi="Times New Roman" w:cs="Times New Roman"/>
          <w:sz w:val="24"/>
          <w:szCs w:val="24"/>
        </w:rPr>
      </w:pPr>
      <w:r w:rsidRPr="00D81B5D">
        <w:rPr>
          <w:rFonts w:ascii="Times New Roman" w:hAnsi="Times New Roman" w:cs="Times New Roman"/>
          <w:b/>
          <w:sz w:val="28"/>
          <w:szCs w:val="24"/>
        </w:rPr>
        <w:t>PIs:</w:t>
      </w:r>
      <w:r w:rsidRPr="002D1ED9">
        <w:rPr>
          <w:rFonts w:ascii="Times New Roman" w:hAnsi="Times New Roman" w:cs="Times New Roman"/>
          <w:sz w:val="24"/>
          <w:szCs w:val="24"/>
        </w:rPr>
        <w:t xml:space="preserve"> Judith Danovitch and Nicholaus </w:t>
      </w:r>
      <w:commentRangeStart w:id="0"/>
      <w:commentRangeStart w:id="1"/>
      <w:r w:rsidRPr="002D1ED9">
        <w:rPr>
          <w:rFonts w:ascii="Times New Roman" w:hAnsi="Times New Roman" w:cs="Times New Roman"/>
          <w:sz w:val="24"/>
          <w:szCs w:val="24"/>
        </w:rPr>
        <w:t>Noles</w:t>
      </w:r>
      <w:commentRangeEnd w:id="0"/>
      <w:r w:rsidR="000C417F">
        <w:rPr>
          <w:rStyle w:val="CommentReference"/>
        </w:rPr>
        <w:commentReference w:id="0"/>
      </w:r>
      <w:commentRangeEnd w:id="1"/>
      <w:r w:rsidR="00F64EA7">
        <w:rPr>
          <w:rStyle w:val="CommentReference"/>
        </w:rPr>
        <w:commentReference w:id="1"/>
      </w:r>
    </w:p>
    <w:p w14:paraId="5C847C73" w14:textId="66A13A7C" w:rsidR="00DA35F7" w:rsidRDefault="001E3861" w:rsidP="00D81B5D">
      <w:pPr>
        <w:spacing w:after="0"/>
        <w:rPr>
          <w:rFonts w:ascii="Times New Roman" w:hAnsi="Times New Roman" w:cs="Times New Roman"/>
          <w:sz w:val="24"/>
          <w:szCs w:val="24"/>
        </w:rPr>
      </w:pPr>
      <w:r w:rsidRPr="00D81B5D">
        <w:rPr>
          <w:rFonts w:ascii="Times New Roman" w:hAnsi="Times New Roman" w:cs="Times New Roman"/>
          <w:b/>
          <w:sz w:val="28"/>
          <w:szCs w:val="24"/>
        </w:rPr>
        <w:t>Psychology Education Title</w:t>
      </w:r>
      <w:r w:rsidR="00E10266">
        <w:rPr>
          <w:rFonts w:ascii="Times New Roman" w:hAnsi="Times New Roman" w:cs="Times New Roman"/>
          <w:b/>
          <w:sz w:val="28"/>
          <w:szCs w:val="24"/>
        </w:rPr>
        <w:t>:</w:t>
      </w:r>
      <w:r w:rsidR="00E10266">
        <w:rPr>
          <w:rFonts w:ascii="Times New Roman" w:hAnsi="Times New Roman" w:cs="Times New Roman"/>
          <w:b/>
          <w:sz w:val="24"/>
          <w:szCs w:val="24"/>
        </w:rPr>
        <w:t xml:space="preserve"> </w:t>
      </w:r>
      <w:r w:rsidR="00434382" w:rsidRPr="00D81B5D">
        <w:rPr>
          <w:rFonts w:ascii="Times New Roman" w:hAnsi="Times New Roman" w:cs="Times New Roman"/>
          <w:sz w:val="24"/>
          <w:szCs w:val="24"/>
        </w:rPr>
        <w:t>Piaget’s Conservation Task and the Influence of Task Demands</w:t>
      </w:r>
      <w:r w:rsidR="00DA35F7" w:rsidRPr="00D81B5D">
        <w:rPr>
          <w:rFonts w:ascii="Times New Roman" w:hAnsi="Times New Roman" w:cs="Times New Roman"/>
          <w:sz w:val="24"/>
          <w:szCs w:val="24"/>
        </w:rPr>
        <w:t xml:space="preserve"> </w:t>
      </w:r>
    </w:p>
    <w:p w14:paraId="7F40E330" w14:textId="77777777" w:rsidR="00E10266" w:rsidRPr="00D81B5D" w:rsidRDefault="00E10266" w:rsidP="00D81B5D">
      <w:pPr>
        <w:spacing w:after="0"/>
        <w:rPr>
          <w:rFonts w:ascii="Times New Roman" w:hAnsi="Times New Roman" w:cs="Times New Roman"/>
          <w:sz w:val="24"/>
          <w:szCs w:val="24"/>
        </w:rPr>
      </w:pPr>
    </w:p>
    <w:p w14:paraId="37618C0A" w14:textId="40E46D26" w:rsidR="00EF659B" w:rsidRPr="00D81B5D" w:rsidRDefault="001E3861" w:rsidP="00E10266">
      <w:pPr>
        <w:spacing w:after="0"/>
        <w:rPr>
          <w:rFonts w:ascii="Times New Roman" w:hAnsi="Times New Roman" w:cs="Times New Roman"/>
          <w:b/>
          <w:sz w:val="28"/>
          <w:szCs w:val="24"/>
        </w:rPr>
      </w:pPr>
      <w:r w:rsidRPr="00D81B5D">
        <w:rPr>
          <w:rFonts w:ascii="Times New Roman" w:hAnsi="Times New Roman" w:cs="Times New Roman"/>
          <w:b/>
          <w:sz w:val="28"/>
          <w:szCs w:val="24"/>
        </w:rPr>
        <w:t>Overview:</w:t>
      </w:r>
      <w:r w:rsidR="00611B6A" w:rsidRPr="00D81B5D">
        <w:rPr>
          <w:rFonts w:ascii="Times New Roman" w:hAnsi="Times New Roman" w:cs="Times New Roman"/>
          <w:b/>
          <w:sz w:val="28"/>
          <w:szCs w:val="24"/>
        </w:rPr>
        <w:t xml:space="preserve"> </w:t>
      </w:r>
    </w:p>
    <w:p w14:paraId="742AC65E" w14:textId="1C428CCE" w:rsidR="00A20265" w:rsidRDefault="00A20265" w:rsidP="00E10266">
      <w:pPr>
        <w:spacing w:after="0"/>
        <w:rPr>
          <w:rFonts w:ascii="Times New Roman" w:hAnsi="Times New Roman" w:cs="Times New Roman"/>
          <w:sz w:val="24"/>
          <w:szCs w:val="24"/>
        </w:rPr>
      </w:pPr>
      <w:r>
        <w:rPr>
          <w:rFonts w:ascii="Times New Roman" w:hAnsi="Times New Roman" w:cs="Times New Roman"/>
          <w:sz w:val="24"/>
          <w:szCs w:val="24"/>
        </w:rPr>
        <w:t xml:space="preserve">Jean Piaget </w:t>
      </w:r>
      <w:r w:rsidR="00710AB7">
        <w:rPr>
          <w:rFonts w:ascii="Times New Roman" w:hAnsi="Times New Roman" w:cs="Times New Roman"/>
          <w:sz w:val="24"/>
          <w:szCs w:val="24"/>
        </w:rPr>
        <w:t>(</w:t>
      </w:r>
      <w:r w:rsidR="00710AB7" w:rsidRPr="00D81B5D">
        <w:rPr>
          <w:rFonts w:ascii="Times New Roman" w:hAnsi="Times New Roman" w:cs="Times New Roman"/>
          <w:b/>
          <w:sz w:val="24"/>
          <w:szCs w:val="24"/>
        </w:rPr>
        <w:t>Figure 1</w:t>
      </w:r>
      <w:r w:rsidR="00710AB7">
        <w:rPr>
          <w:rFonts w:ascii="Times New Roman" w:hAnsi="Times New Roman" w:cs="Times New Roman"/>
          <w:sz w:val="24"/>
          <w:szCs w:val="24"/>
        </w:rPr>
        <w:t xml:space="preserve">) </w:t>
      </w:r>
      <w:r>
        <w:rPr>
          <w:rFonts w:ascii="Times New Roman" w:hAnsi="Times New Roman" w:cs="Times New Roman"/>
          <w:sz w:val="24"/>
          <w:szCs w:val="24"/>
        </w:rPr>
        <w:t>was a pioneer in the field of developmental psychology</w:t>
      </w:r>
      <w:r w:rsidR="00A7491B">
        <w:rPr>
          <w:rFonts w:ascii="Times New Roman" w:hAnsi="Times New Roman" w:cs="Times New Roman"/>
          <w:sz w:val="24"/>
          <w:szCs w:val="24"/>
        </w:rPr>
        <w:t>,</w:t>
      </w:r>
      <w:r>
        <w:rPr>
          <w:rFonts w:ascii="Times New Roman" w:hAnsi="Times New Roman" w:cs="Times New Roman"/>
          <w:sz w:val="24"/>
          <w:szCs w:val="24"/>
        </w:rPr>
        <w:t xml:space="preserve"> and his theory of cognitive development is one of the most </w:t>
      </w:r>
      <w:r w:rsidR="00A7491B">
        <w:rPr>
          <w:rFonts w:ascii="Times New Roman" w:hAnsi="Times New Roman" w:cs="Times New Roman"/>
          <w:sz w:val="24"/>
          <w:szCs w:val="24"/>
        </w:rPr>
        <w:t>well-known</w:t>
      </w:r>
      <w:r>
        <w:rPr>
          <w:rFonts w:ascii="Times New Roman" w:hAnsi="Times New Roman" w:cs="Times New Roman"/>
          <w:sz w:val="24"/>
          <w:szCs w:val="24"/>
        </w:rPr>
        <w:t xml:space="preserve"> psychological theories. At the heart of Piaget’s theory is the idea that children’s ways of thinking change over the course of childhood.</w:t>
      </w:r>
      <w:r w:rsidR="00600DD9">
        <w:rPr>
          <w:rFonts w:ascii="Times New Roman" w:hAnsi="Times New Roman" w:cs="Times New Roman"/>
          <w:sz w:val="24"/>
          <w:szCs w:val="24"/>
        </w:rPr>
        <w:t xml:space="preserve"> Piaget provided evidence for these changes by comparing how children of different ages responded to </w:t>
      </w:r>
      <w:r w:rsidR="00562D8D">
        <w:rPr>
          <w:rFonts w:ascii="Times New Roman" w:hAnsi="Times New Roman" w:cs="Times New Roman"/>
          <w:sz w:val="24"/>
          <w:szCs w:val="24"/>
        </w:rPr>
        <w:t>questions and problems</w:t>
      </w:r>
      <w:r w:rsidR="00600DD9">
        <w:rPr>
          <w:rFonts w:ascii="Times New Roman" w:hAnsi="Times New Roman" w:cs="Times New Roman"/>
          <w:sz w:val="24"/>
          <w:szCs w:val="24"/>
        </w:rPr>
        <w:t xml:space="preserve"> that he designed.</w:t>
      </w:r>
    </w:p>
    <w:p w14:paraId="7758A87D" w14:textId="77777777" w:rsidR="00E10266" w:rsidRDefault="00E10266" w:rsidP="00E10266">
      <w:pPr>
        <w:spacing w:after="0"/>
        <w:rPr>
          <w:rFonts w:ascii="Times New Roman" w:hAnsi="Times New Roman" w:cs="Times New Roman"/>
          <w:sz w:val="24"/>
          <w:szCs w:val="24"/>
        </w:rPr>
      </w:pPr>
    </w:p>
    <w:p w14:paraId="4ACF42E8" w14:textId="316C2AAC" w:rsidR="00A20265" w:rsidRDefault="00600DD9" w:rsidP="00E10266">
      <w:pPr>
        <w:spacing w:after="0"/>
        <w:rPr>
          <w:rFonts w:ascii="Times New Roman" w:hAnsi="Times New Roman" w:cs="Times New Roman"/>
          <w:sz w:val="24"/>
          <w:szCs w:val="24"/>
        </w:rPr>
      </w:pPr>
      <w:r>
        <w:rPr>
          <w:rFonts w:ascii="Times New Roman" w:hAnsi="Times New Roman" w:cs="Times New Roman"/>
          <w:sz w:val="24"/>
          <w:szCs w:val="24"/>
        </w:rPr>
        <w:t>Piaget believed that at age 5, children lack</w:t>
      </w:r>
      <w:r w:rsidR="00760F00">
        <w:rPr>
          <w:rFonts w:ascii="Times New Roman" w:hAnsi="Times New Roman" w:cs="Times New Roman"/>
          <w:sz w:val="24"/>
          <w:szCs w:val="24"/>
        </w:rPr>
        <w:t xml:space="preserve"> </w:t>
      </w:r>
      <w:r w:rsidR="00C56586">
        <w:rPr>
          <w:rFonts w:ascii="Times New Roman" w:hAnsi="Times New Roman" w:cs="Times New Roman"/>
          <w:sz w:val="24"/>
          <w:szCs w:val="24"/>
        </w:rPr>
        <w:t>ment</w:t>
      </w:r>
      <w:bookmarkStart w:id="2" w:name="_GoBack"/>
      <w:bookmarkEnd w:id="2"/>
      <w:r w:rsidR="00C56586">
        <w:rPr>
          <w:rFonts w:ascii="Times New Roman" w:hAnsi="Times New Roman" w:cs="Times New Roman"/>
          <w:sz w:val="24"/>
          <w:szCs w:val="24"/>
        </w:rPr>
        <w:t>al operators or logical rules</w:t>
      </w:r>
      <w:r w:rsidR="00801D48">
        <w:rPr>
          <w:rFonts w:ascii="Times New Roman" w:hAnsi="Times New Roman" w:cs="Times New Roman"/>
          <w:sz w:val="24"/>
          <w:szCs w:val="24"/>
        </w:rPr>
        <w:t>,</w:t>
      </w:r>
      <w:r w:rsidR="00760F00">
        <w:rPr>
          <w:rFonts w:ascii="Times New Roman" w:hAnsi="Times New Roman" w:cs="Times New Roman"/>
          <w:sz w:val="24"/>
          <w:szCs w:val="24"/>
        </w:rPr>
        <w:t xml:space="preserve"> which underlie the ability to reason about relationships between sets of properties</w:t>
      </w:r>
      <w:r>
        <w:rPr>
          <w:rFonts w:ascii="Times New Roman" w:hAnsi="Times New Roman" w:cs="Times New Roman"/>
          <w:sz w:val="24"/>
          <w:szCs w:val="24"/>
        </w:rPr>
        <w:t xml:space="preserve">. This characteristic defined what he called the preoperational stage of </w:t>
      </w:r>
      <w:r w:rsidR="00C56586">
        <w:rPr>
          <w:rFonts w:ascii="Times New Roman" w:hAnsi="Times New Roman" w:cs="Times New Roman"/>
          <w:sz w:val="24"/>
          <w:szCs w:val="24"/>
        </w:rPr>
        <w:t xml:space="preserve">cognitive </w:t>
      </w:r>
      <w:r>
        <w:rPr>
          <w:rFonts w:ascii="Times New Roman" w:hAnsi="Times New Roman" w:cs="Times New Roman"/>
          <w:sz w:val="24"/>
          <w:szCs w:val="24"/>
        </w:rPr>
        <w:t xml:space="preserve">development. One of Piaget’s classic </w:t>
      </w:r>
      <w:r w:rsidR="009F0641">
        <w:rPr>
          <w:rFonts w:ascii="Times New Roman" w:hAnsi="Times New Roman" w:cs="Times New Roman"/>
          <w:sz w:val="24"/>
          <w:szCs w:val="24"/>
        </w:rPr>
        <w:t>measures of children’s ability to</w:t>
      </w:r>
      <w:r>
        <w:rPr>
          <w:rFonts w:ascii="Times New Roman" w:hAnsi="Times New Roman" w:cs="Times New Roman"/>
          <w:sz w:val="24"/>
          <w:szCs w:val="24"/>
        </w:rPr>
        <w:t xml:space="preserve"> </w:t>
      </w:r>
      <w:r w:rsidR="009F0641">
        <w:rPr>
          <w:rFonts w:ascii="Times New Roman" w:hAnsi="Times New Roman" w:cs="Times New Roman"/>
          <w:sz w:val="24"/>
          <w:szCs w:val="24"/>
        </w:rPr>
        <w:t>use mental operations</w:t>
      </w:r>
      <w:r>
        <w:rPr>
          <w:rFonts w:ascii="Times New Roman" w:hAnsi="Times New Roman" w:cs="Times New Roman"/>
          <w:sz w:val="24"/>
          <w:szCs w:val="24"/>
        </w:rPr>
        <w:t xml:space="preserve"> is his conservation task. In this task, children are shown two identical </w:t>
      </w:r>
      <w:r w:rsidR="009F0641">
        <w:rPr>
          <w:rFonts w:ascii="Times New Roman" w:hAnsi="Times New Roman" w:cs="Times New Roman"/>
          <w:sz w:val="24"/>
          <w:szCs w:val="24"/>
        </w:rPr>
        <w:t xml:space="preserve">objects or sets of objects. Children are first shown that the objects are the same on one key </w:t>
      </w:r>
      <w:r w:rsidR="0022249D">
        <w:rPr>
          <w:rFonts w:ascii="Times New Roman" w:hAnsi="Times New Roman" w:cs="Times New Roman"/>
          <w:sz w:val="24"/>
          <w:szCs w:val="24"/>
        </w:rPr>
        <w:t xml:space="preserve">property </w:t>
      </w:r>
      <w:r w:rsidR="009F0641">
        <w:rPr>
          <w:rFonts w:ascii="Times New Roman" w:hAnsi="Times New Roman" w:cs="Times New Roman"/>
          <w:sz w:val="24"/>
          <w:szCs w:val="24"/>
        </w:rPr>
        <w:t xml:space="preserve">(number, size, volume, </w:t>
      </w:r>
      <w:r w:rsidR="009F0641" w:rsidRPr="00F64EA7">
        <w:rPr>
          <w:rFonts w:ascii="Times New Roman" w:hAnsi="Times New Roman" w:cs="Times New Roman"/>
          <w:i/>
          <w:sz w:val="24"/>
          <w:szCs w:val="24"/>
        </w:rPr>
        <w:t>etc.</w:t>
      </w:r>
      <w:r w:rsidR="009F0641">
        <w:rPr>
          <w:rFonts w:ascii="Times New Roman" w:hAnsi="Times New Roman" w:cs="Times New Roman"/>
          <w:sz w:val="24"/>
          <w:szCs w:val="24"/>
        </w:rPr>
        <w:t>). Then</w:t>
      </w:r>
      <w:r w:rsidR="00801D48">
        <w:rPr>
          <w:rFonts w:ascii="Times New Roman" w:hAnsi="Times New Roman" w:cs="Times New Roman"/>
          <w:sz w:val="24"/>
          <w:szCs w:val="24"/>
        </w:rPr>
        <w:t>,</w:t>
      </w:r>
      <w:r w:rsidR="009F0641">
        <w:rPr>
          <w:rFonts w:ascii="Times New Roman" w:hAnsi="Times New Roman" w:cs="Times New Roman"/>
          <w:sz w:val="24"/>
          <w:szCs w:val="24"/>
        </w:rPr>
        <w:t xml:space="preserve"> </w:t>
      </w:r>
      <w:r>
        <w:rPr>
          <w:rFonts w:ascii="Times New Roman" w:hAnsi="Times New Roman" w:cs="Times New Roman"/>
          <w:sz w:val="24"/>
          <w:szCs w:val="24"/>
        </w:rPr>
        <w:t xml:space="preserve">one </w:t>
      </w:r>
      <w:r w:rsidR="009F0641">
        <w:rPr>
          <w:rFonts w:ascii="Times New Roman" w:hAnsi="Times New Roman" w:cs="Times New Roman"/>
          <w:sz w:val="24"/>
          <w:szCs w:val="24"/>
        </w:rPr>
        <w:t xml:space="preserve">of the objects is modified so it appears different than the other one </w:t>
      </w:r>
      <w:r>
        <w:rPr>
          <w:rFonts w:ascii="Times New Roman" w:hAnsi="Times New Roman" w:cs="Times New Roman"/>
          <w:sz w:val="24"/>
          <w:szCs w:val="24"/>
        </w:rPr>
        <w:t>(</w:t>
      </w:r>
      <w:r w:rsidRPr="00F64EA7">
        <w:rPr>
          <w:rFonts w:ascii="Times New Roman" w:hAnsi="Times New Roman" w:cs="Times New Roman"/>
          <w:i/>
          <w:sz w:val="24"/>
          <w:szCs w:val="24"/>
        </w:rPr>
        <w:t>e.g.</w:t>
      </w:r>
      <w:r>
        <w:rPr>
          <w:rFonts w:ascii="Times New Roman" w:hAnsi="Times New Roman" w:cs="Times New Roman"/>
          <w:sz w:val="24"/>
          <w:szCs w:val="24"/>
        </w:rPr>
        <w:t xml:space="preserve">, </w:t>
      </w:r>
      <w:r w:rsidR="0022249D">
        <w:rPr>
          <w:rFonts w:ascii="Times New Roman" w:hAnsi="Times New Roman" w:cs="Times New Roman"/>
          <w:sz w:val="24"/>
          <w:szCs w:val="24"/>
        </w:rPr>
        <w:t>it is now longer, wider, or taller</w:t>
      </w:r>
      <w:r w:rsidR="000F0B7C">
        <w:rPr>
          <w:rFonts w:ascii="Times New Roman" w:hAnsi="Times New Roman" w:cs="Times New Roman"/>
          <w:sz w:val="24"/>
          <w:szCs w:val="24"/>
        </w:rPr>
        <w:t>), but the key property remains the same.</w:t>
      </w:r>
      <w:r w:rsidR="009F0641">
        <w:rPr>
          <w:rFonts w:ascii="Times New Roman" w:hAnsi="Times New Roman" w:cs="Times New Roman"/>
          <w:sz w:val="24"/>
          <w:szCs w:val="24"/>
        </w:rPr>
        <w:t xml:space="preserve"> Following this transformation,</w:t>
      </w:r>
      <w:r>
        <w:rPr>
          <w:rFonts w:ascii="Times New Roman" w:hAnsi="Times New Roman" w:cs="Times New Roman"/>
          <w:sz w:val="24"/>
          <w:szCs w:val="24"/>
        </w:rPr>
        <w:t xml:space="preserve"> children are asked to judge if </w:t>
      </w:r>
      <w:r w:rsidR="009F0641">
        <w:rPr>
          <w:rFonts w:ascii="Times New Roman" w:hAnsi="Times New Roman" w:cs="Times New Roman"/>
          <w:sz w:val="24"/>
          <w:szCs w:val="24"/>
        </w:rPr>
        <w:t>the two objects or sets</w:t>
      </w:r>
      <w:r w:rsidR="0022249D">
        <w:rPr>
          <w:rFonts w:ascii="Times New Roman" w:hAnsi="Times New Roman" w:cs="Times New Roman"/>
          <w:sz w:val="24"/>
          <w:szCs w:val="24"/>
        </w:rPr>
        <w:t xml:space="preserve"> of objects</w:t>
      </w:r>
      <w:r w:rsidR="009F0641">
        <w:rPr>
          <w:rFonts w:ascii="Times New Roman" w:hAnsi="Times New Roman" w:cs="Times New Roman"/>
          <w:sz w:val="24"/>
          <w:szCs w:val="24"/>
        </w:rPr>
        <w:t xml:space="preserve"> are now the same or different with respect to the original </w:t>
      </w:r>
      <w:r w:rsidR="0022249D">
        <w:rPr>
          <w:rFonts w:ascii="Times New Roman" w:hAnsi="Times New Roman" w:cs="Times New Roman"/>
          <w:sz w:val="24"/>
          <w:szCs w:val="24"/>
        </w:rPr>
        <w:t>key property</w:t>
      </w:r>
      <w:r w:rsidR="009F0641">
        <w:rPr>
          <w:rFonts w:ascii="Times New Roman" w:hAnsi="Times New Roman" w:cs="Times New Roman"/>
          <w:sz w:val="24"/>
          <w:szCs w:val="24"/>
        </w:rPr>
        <w:t>.</w:t>
      </w:r>
    </w:p>
    <w:p w14:paraId="1F44AD96" w14:textId="77777777" w:rsidR="00E10266" w:rsidRDefault="00E10266" w:rsidP="00E10266">
      <w:pPr>
        <w:spacing w:after="0"/>
        <w:rPr>
          <w:rFonts w:ascii="Times New Roman" w:hAnsi="Times New Roman" w:cs="Times New Roman"/>
          <w:sz w:val="24"/>
          <w:szCs w:val="24"/>
        </w:rPr>
      </w:pPr>
    </w:p>
    <w:p w14:paraId="5A31EF05" w14:textId="3F5678F7" w:rsidR="00600DD9" w:rsidRDefault="009F0641" w:rsidP="00E10266">
      <w:pPr>
        <w:spacing w:after="0"/>
        <w:rPr>
          <w:rFonts w:ascii="Times New Roman" w:hAnsi="Times New Roman" w:cs="Times New Roman"/>
          <w:sz w:val="24"/>
          <w:szCs w:val="24"/>
        </w:rPr>
      </w:pPr>
      <w:r>
        <w:rPr>
          <w:rFonts w:ascii="Times New Roman" w:hAnsi="Times New Roman" w:cs="Times New Roman"/>
          <w:sz w:val="24"/>
          <w:szCs w:val="24"/>
        </w:rPr>
        <w:t xml:space="preserve">Piaget reported that children in the preoperational stage (approximately ages 2-7) typically judged the objects to be different after the transformation, even though the </w:t>
      </w:r>
      <w:r w:rsidR="0022249D">
        <w:rPr>
          <w:rFonts w:ascii="Times New Roman" w:hAnsi="Times New Roman" w:cs="Times New Roman"/>
          <w:sz w:val="24"/>
          <w:szCs w:val="24"/>
        </w:rPr>
        <w:t>key property</w:t>
      </w:r>
      <w:r>
        <w:rPr>
          <w:rFonts w:ascii="Times New Roman" w:hAnsi="Times New Roman" w:cs="Times New Roman"/>
          <w:sz w:val="24"/>
          <w:szCs w:val="24"/>
        </w:rPr>
        <w:t xml:space="preserve"> </w:t>
      </w:r>
      <w:r w:rsidR="007000AC">
        <w:rPr>
          <w:rFonts w:ascii="Times New Roman" w:hAnsi="Times New Roman" w:cs="Times New Roman"/>
          <w:sz w:val="24"/>
          <w:szCs w:val="24"/>
        </w:rPr>
        <w:t xml:space="preserve">had not changed. </w:t>
      </w:r>
      <w:r>
        <w:rPr>
          <w:rFonts w:ascii="Times New Roman" w:hAnsi="Times New Roman" w:cs="Times New Roman"/>
          <w:sz w:val="24"/>
          <w:szCs w:val="24"/>
        </w:rPr>
        <w:t xml:space="preserve">He attributed </w:t>
      </w:r>
      <w:r w:rsidR="007000AC">
        <w:rPr>
          <w:rFonts w:ascii="Times New Roman" w:hAnsi="Times New Roman" w:cs="Times New Roman"/>
          <w:sz w:val="24"/>
          <w:szCs w:val="24"/>
        </w:rPr>
        <w:t xml:space="preserve">children’s incorrect responses to their </w:t>
      </w:r>
      <w:r w:rsidR="000F0B7C">
        <w:rPr>
          <w:rFonts w:ascii="Times New Roman" w:hAnsi="Times New Roman" w:cs="Times New Roman"/>
          <w:sz w:val="24"/>
          <w:szCs w:val="24"/>
        </w:rPr>
        <w:t xml:space="preserve">excessive focus on the change, rather </w:t>
      </w:r>
      <w:r w:rsidR="00801D48">
        <w:rPr>
          <w:rFonts w:ascii="Times New Roman" w:hAnsi="Times New Roman" w:cs="Times New Roman"/>
          <w:sz w:val="24"/>
          <w:szCs w:val="24"/>
        </w:rPr>
        <w:t xml:space="preserve">than on </w:t>
      </w:r>
      <w:r w:rsidR="000F0B7C">
        <w:rPr>
          <w:rFonts w:ascii="Times New Roman" w:hAnsi="Times New Roman" w:cs="Times New Roman"/>
          <w:sz w:val="24"/>
          <w:szCs w:val="24"/>
        </w:rPr>
        <w:t>the fact that the key property remained the same</w:t>
      </w:r>
      <w:r w:rsidR="007000AC">
        <w:rPr>
          <w:rFonts w:ascii="Times New Roman" w:hAnsi="Times New Roman" w:cs="Times New Roman"/>
          <w:sz w:val="24"/>
          <w:szCs w:val="24"/>
        </w:rPr>
        <w:t xml:space="preserve">. </w:t>
      </w:r>
      <w:r w:rsidR="00600DD9">
        <w:rPr>
          <w:rFonts w:ascii="Times New Roman" w:hAnsi="Times New Roman" w:cs="Times New Roman"/>
          <w:sz w:val="24"/>
          <w:szCs w:val="24"/>
        </w:rPr>
        <w:t>However, ov</w:t>
      </w:r>
      <w:r w:rsidR="007C5E93">
        <w:rPr>
          <w:rFonts w:ascii="Times New Roman" w:hAnsi="Times New Roman" w:cs="Times New Roman"/>
          <w:sz w:val="24"/>
          <w:szCs w:val="24"/>
        </w:rPr>
        <w:t xml:space="preserve">er the years, </w:t>
      </w:r>
      <w:r w:rsidR="000F0B7C">
        <w:rPr>
          <w:rFonts w:ascii="Times New Roman" w:hAnsi="Times New Roman" w:cs="Times New Roman"/>
          <w:sz w:val="24"/>
          <w:szCs w:val="24"/>
        </w:rPr>
        <w:t>researchers</w:t>
      </w:r>
      <w:r w:rsidR="007C5E93">
        <w:rPr>
          <w:rFonts w:ascii="Times New Roman" w:hAnsi="Times New Roman" w:cs="Times New Roman"/>
          <w:sz w:val="24"/>
          <w:szCs w:val="24"/>
        </w:rPr>
        <w:t xml:space="preserve"> have argued</w:t>
      </w:r>
      <w:r w:rsidR="00600DD9">
        <w:rPr>
          <w:rFonts w:ascii="Times New Roman" w:hAnsi="Times New Roman" w:cs="Times New Roman"/>
          <w:sz w:val="24"/>
          <w:szCs w:val="24"/>
        </w:rPr>
        <w:t xml:space="preserve"> that Piaget’s conservation task is a</w:t>
      </w:r>
      <w:r w:rsidR="00DB5754">
        <w:rPr>
          <w:rFonts w:ascii="Times New Roman" w:hAnsi="Times New Roman" w:cs="Times New Roman"/>
          <w:sz w:val="24"/>
          <w:szCs w:val="24"/>
        </w:rPr>
        <w:t>n</w:t>
      </w:r>
      <w:r w:rsidR="00600DD9">
        <w:rPr>
          <w:rFonts w:ascii="Times New Roman" w:hAnsi="Times New Roman" w:cs="Times New Roman"/>
          <w:sz w:val="24"/>
          <w:szCs w:val="24"/>
        </w:rPr>
        <w:t xml:space="preserve"> </w:t>
      </w:r>
      <w:r w:rsidR="00DB5754">
        <w:rPr>
          <w:rFonts w:ascii="Times New Roman" w:hAnsi="Times New Roman" w:cs="Times New Roman"/>
          <w:sz w:val="24"/>
          <w:szCs w:val="24"/>
        </w:rPr>
        <w:t>in</w:t>
      </w:r>
      <w:r w:rsidR="00600DD9">
        <w:rPr>
          <w:rFonts w:ascii="Times New Roman" w:hAnsi="Times New Roman" w:cs="Times New Roman"/>
          <w:sz w:val="24"/>
          <w:szCs w:val="24"/>
        </w:rPr>
        <w:t>valid measure of children’s reasoning skills.</w:t>
      </w:r>
      <w:r w:rsidR="007000AC">
        <w:rPr>
          <w:rFonts w:ascii="Times New Roman" w:hAnsi="Times New Roman" w:cs="Times New Roman"/>
          <w:sz w:val="24"/>
          <w:szCs w:val="24"/>
        </w:rPr>
        <w:t xml:space="preserve"> These critics have suggested that </w:t>
      </w:r>
      <w:r w:rsidR="000F0B7C">
        <w:rPr>
          <w:rFonts w:ascii="Times New Roman" w:hAnsi="Times New Roman" w:cs="Times New Roman"/>
          <w:sz w:val="24"/>
          <w:szCs w:val="24"/>
        </w:rPr>
        <w:t xml:space="preserve">children’s </w:t>
      </w:r>
      <w:r w:rsidR="007000AC">
        <w:rPr>
          <w:rFonts w:ascii="Times New Roman" w:hAnsi="Times New Roman" w:cs="Times New Roman"/>
          <w:sz w:val="24"/>
          <w:szCs w:val="24"/>
        </w:rPr>
        <w:t xml:space="preserve">poor performance </w:t>
      </w:r>
      <w:r w:rsidR="000F0B7C">
        <w:rPr>
          <w:rFonts w:ascii="Times New Roman" w:hAnsi="Times New Roman" w:cs="Times New Roman"/>
          <w:sz w:val="24"/>
          <w:szCs w:val="24"/>
        </w:rPr>
        <w:t xml:space="preserve">is due to </w:t>
      </w:r>
      <w:r w:rsidR="00600DD9">
        <w:rPr>
          <w:rFonts w:ascii="Times New Roman" w:hAnsi="Times New Roman" w:cs="Times New Roman"/>
          <w:sz w:val="24"/>
          <w:szCs w:val="24"/>
        </w:rPr>
        <w:t>task demands</w:t>
      </w:r>
      <w:r w:rsidR="007000AC">
        <w:rPr>
          <w:rFonts w:ascii="Times New Roman" w:hAnsi="Times New Roman" w:cs="Times New Roman"/>
          <w:sz w:val="24"/>
          <w:szCs w:val="24"/>
        </w:rPr>
        <w:t xml:space="preserve">, such as assumptions about the experimenter’s goals and expectations when the question </w:t>
      </w:r>
      <w:r w:rsidR="000F0B7C">
        <w:rPr>
          <w:rFonts w:ascii="Times New Roman" w:hAnsi="Times New Roman" w:cs="Times New Roman"/>
          <w:sz w:val="24"/>
          <w:szCs w:val="24"/>
        </w:rPr>
        <w:t xml:space="preserve">about the key property </w:t>
      </w:r>
      <w:r w:rsidR="007000AC">
        <w:rPr>
          <w:rFonts w:ascii="Times New Roman" w:hAnsi="Times New Roman" w:cs="Times New Roman"/>
          <w:sz w:val="24"/>
          <w:szCs w:val="24"/>
        </w:rPr>
        <w:t>is repeated.</w:t>
      </w:r>
    </w:p>
    <w:p w14:paraId="666103F1" w14:textId="77777777" w:rsidR="00E10266" w:rsidRDefault="00E10266" w:rsidP="00E10266">
      <w:pPr>
        <w:spacing w:after="0"/>
        <w:rPr>
          <w:rFonts w:ascii="Times New Roman" w:hAnsi="Times New Roman" w:cs="Times New Roman"/>
          <w:sz w:val="24"/>
          <w:szCs w:val="24"/>
        </w:rPr>
      </w:pPr>
    </w:p>
    <w:p w14:paraId="2808F90A" w14:textId="4020797A" w:rsidR="00A20265" w:rsidRDefault="007000AC" w:rsidP="00E10266">
      <w:pPr>
        <w:spacing w:after="0"/>
        <w:rPr>
          <w:rFonts w:ascii="Times New Roman" w:hAnsi="Times New Roman" w:cs="Times New Roman"/>
          <w:sz w:val="24"/>
          <w:szCs w:val="24"/>
        </w:rPr>
      </w:pPr>
      <w:r>
        <w:rPr>
          <w:rFonts w:ascii="Times New Roman" w:hAnsi="Times New Roman" w:cs="Times New Roman"/>
          <w:sz w:val="24"/>
          <w:szCs w:val="24"/>
        </w:rPr>
        <w:t>This video demonstrate</w:t>
      </w:r>
      <w:r w:rsidR="00801D48">
        <w:rPr>
          <w:rFonts w:ascii="Times New Roman" w:hAnsi="Times New Roman" w:cs="Times New Roman"/>
          <w:sz w:val="24"/>
          <w:szCs w:val="24"/>
        </w:rPr>
        <w:t>s</w:t>
      </w:r>
      <w:r>
        <w:rPr>
          <w:rFonts w:ascii="Times New Roman" w:hAnsi="Times New Roman" w:cs="Times New Roman"/>
          <w:sz w:val="24"/>
          <w:szCs w:val="24"/>
        </w:rPr>
        <w:t xml:space="preserve"> how to conduct Piaget’s classic conservation task</w:t>
      </w:r>
      <w:r w:rsidR="005B0547">
        <w:rPr>
          <w:rFonts w:ascii="Times New Roman" w:hAnsi="Times New Roman" w:cs="Times New Roman"/>
          <w:sz w:val="24"/>
          <w:szCs w:val="24"/>
        </w:rPr>
        <w:t xml:space="preserve"> (Piaget, 1952; Piaget </w:t>
      </w:r>
      <w:r w:rsidR="00C47D18">
        <w:rPr>
          <w:rFonts w:ascii="Times New Roman" w:hAnsi="Times New Roman" w:cs="Times New Roman"/>
          <w:sz w:val="24"/>
          <w:szCs w:val="24"/>
        </w:rPr>
        <w:t>and</w:t>
      </w:r>
      <w:r w:rsidR="005B0547">
        <w:rPr>
          <w:rFonts w:ascii="Times New Roman" w:hAnsi="Times New Roman" w:cs="Times New Roman"/>
          <w:sz w:val="24"/>
          <w:szCs w:val="24"/>
        </w:rPr>
        <w:t xml:space="preserve"> </w:t>
      </w:r>
      <w:proofErr w:type="spellStart"/>
      <w:r w:rsidR="005B0547">
        <w:rPr>
          <w:rFonts w:ascii="Times New Roman" w:hAnsi="Times New Roman" w:cs="Times New Roman"/>
          <w:sz w:val="24"/>
          <w:szCs w:val="24"/>
        </w:rPr>
        <w:t>Inhelder</w:t>
      </w:r>
      <w:proofErr w:type="spellEnd"/>
      <w:r w:rsidR="005B0547">
        <w:rPr>
          <w:rFonts w:ascii="Times New Roman" w:hAnsi="Times New Roman" w:cs="Times New Roman"/>
          <w:sz w:val="24"/>
          <w:szCs w:val="24"/>
        </w:rPr>
        <w:t>, 1969)</w:t>
      </w:r>
      <w:r>
        <w:rPr>
          <w:rFonts w:ascii="Times New Roman" w:hAnsi="Times New Roman" w:cs="Times New Roman"/>
          <w:sz w:val="24"/>
          <w:szCs w:val="24"/>
        </w:rPr>
        <w:t xml:space="preserve">, and how a small modification in the task design can dramatically </w:t>
      </w:r>
      <w:r w:rsidR="005B0547">
        <w:rPr>
          <w:rFonts w:ascii="Times New Roman" w:hAnsi="Times New Roman" w:cs="Times New Roman"/>
          <w:sz w:val="24"/>
          <w:szCs w:val="24"/>
        </w:rPr>
        <w:t xml:space="preserve">change children’s accuracy (based on the methods developed by </w:t>
      </w:r>
      <w:proofErr w:type="spellStart"/>
      <w:r w:rsidR="005B0547">
        <w:rPr>
          <w:rFonts w:ascii="Times New Roman" w:hAnsi="Times New Roman" w:cs="Times New Roman"/>
          <w:sz w:val="24"/>
          <w:szCs w:val="24"/>
        </w:rPr>
        <w:t>McGarrigle</w:t>
      </w:r>
      <w:proofErr w:type="spellEnd"/>
      <w:r w:rsidR="005B0547">
        <w:rPr>
          <w:rFonts w:ascii="Times New Roman" w:hAnsi="Times New Roman" w:cs="Times New Roman"/>
          <w:sz w:val="24"/>
          <w:szCs w:val="24"/>
        </w:rPr>
        <w:t xml:space="preserve"> and Donaldson, 1974). </w:t>
      </w:r>
    </w:p>
    <w:p w14:paraId="02925A3B" w14:textId="77777777" w:rsidR="00E10266" w:rsidRDefault="00E10266" w:rsidP="00E10266">
      <w:pPr>
        <w:spacing w:after="0"/>
        <w:rPr>
          <w:rFonts w:ascii="Times New Roman" w:hAnsi="Times New Roman" w:cs="Times New Roman"/>
          <w:b/>
          <w:sz w:val="24"/>
          <w:szCs w:val="24"/>
        </w:rPr>
      </w:pPr>
    </w:p>
    <w:p w14:paraId="34052BDF" w14:textId="17BDE97C" w:rsidR="007979FD" w:rsidRPr="00D81B5D" w:rsidRDefault="00876233" w:rsidP="00E10266">
      <w:pPr>
        <w:spacing w:after="0"/>
        <w:rPr>
          <w:rFonts w:ascii="Times New Roman" w:hAnsi="Times New Roman" w:cs="Times New Roman"/>
          <w:b/>
          <w:sz w:val="28"/>
          <w:szCs w:val="24"/>
        </w:rPr>
      </w:pPr>
      <w:r w:rsidRPr="00D81B5D">
        <w:rPr>
          <w:rFonts w:ascii="Times New Roman" w:hAnsi="Times New Roman" w:cs="Times New Roman"/>
          <w:b/>
          <w:sz w:val="28"/>
          <w:szCs w:val="24"/>
        </w:rPr>
        <w:t>Pro</w:t>
      </w:r>
      <w:r w:rsidR="00E10266" w:rsidRPr="00D81B5D">
        <w:rPr>
          <w:rFonts w:ascii="Times New Roman" w:hAnsi="Times New Roman" w:cs="Times New Roman"/>
          <w:b/>
          <w:sz w:val="28"/>
          <w:szCs w:val="24"/>
        </w:rPr>
        <w:t>cedure</w:t>
      </w:r>
      <w:r w:rsidR="0031689F" w:rsidRPr="00D81B5D">
        <w:rPr>
          <w:rFonts w:ascii="Times New Roman" w:hAnsi="Times New Roman" w:cs="Times New Roman"/>
          <w:b/>
          <w:sz w:val="28"/>
          <w:szCs w:val="24"/>
        </w:rPr>
        <w:t>:</w:t>
      </w:r>
    </w:p>
    <w:p w14:paraId="047020B8" w14:textId="3428532E" w:rsidR="00A853B5" w:rsidRDefault="00E10266" w:rsidP="00D81B5D">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Re</w:t>
      </w:r>
      <w:r w:rsidR="00A853B5">
        <w:rPr>
          <w:rFonts w:ascii="Times New Roman" w:hAnsi="Times New Roman" w:cs="Times New Roman"/>
          <w:sz w:val="24"/>
          <w:szCs w:val="24"/>
        </w:rPr>
        <w:t>cruit 4- to 6-year-old children who have normal vision and hearing.</w:t>
      </w:r>
      <w:r w:rsidR="00A853B5" w:rsidRPr="00A853B5">
        <w:rPr>
          <w:rFonts w:ascii="Times New Roman" w:hAnsi="Times New Roman" w:cs="Times New Roman"/>
          <w:sz w:val="24"/>
          <w:szCs w:val="24"/>
        </w:rPr>
        <w:t xml:space="preserve"> For the purposes of this demonstration, </w:t>
      </w:r>
      <w:commentRangeStart w:id="3"/>
      <w:commentRangeStart w:id="4"/>
      <w:r w:rsidR="00A853B5" w:rsidRPr="00A853B5">
        <w:rPr>
          <w:rFonts w:ascii="Times New Roman" w:hAnsi="Times New Roman" w:cs="Times New Roman"/>
          <w:sz w:val="24"/>
          <w:szCs w:val="24"/>
        </w:rPr>
        <w:t xml:space="preserve">only </w:t>
      </w:r>
      <w:ins w:id="5" w:author="Jacob Roundy" w:date="2015-04-21T09:52:00Z">
        <w:r w:rsidR="008824F8">
          <w:rPr>
            <w:rFonts w:ascii="Times New Roman" w:hAnsi="Times New Roman" w:cs="Times New Roman"/>
            <w:sz w:val="24"/>
            <w:szCs w:val="24"/>
          </w:rPr>
          <w:t>two children are test</w:t>
        </w:r>
      </w:ins>
      <w:ins w:id="6" w:author="Jacob Roundy" w:date="2015-04-21T09:53:00Z">
        <w:r w:rsidR="008824F8">
          <w:rPr>
            <w:rFonts w:ascii="Times New Roman" w:hAnsi="Times New Roman" w:cs="Times New Roman"/>
            <w:sz w:val="24"/>
            <w:szCs w:val="24"/>
          </w:rPr>
          <w:t>ed</w:t>
        </w:r>
      </w:ins>
      <w:ins w:id="7" w:author="Jacob Roundy" w:date="2015-04-21T09:52:00Z">
        <w:r w:rsidR="008824F8">
          <w:rPr>
            <w:rFonts w:ascii="Times New Roman" w:hAnsi="Times New Roman" w:cs="Times New Roman"/>
            <w:sz w:val="24"/>
            <w:szCs w:val="24"/>
          </w:rPr>
          <w:t xml:space="preserve"> (one for each condition).</w:t>
        </w:r>
      </w:ins>
      <w:del w:id="8" w:author="Jacob Roundy" w:date="2015-04-21T09:52:00Z">
        <w:r w:rsidR="00A853B5" w:rsidRPr="00A853B5" w:rsidDel="008824F8">
          <w:rPr>
            <w:rFonts w:ascii="Times New Roman" w:hAnsi="Times New Roman" w:cs="Times New Roman"/>
            <w:sz w:val="24"/>
            <w:szCs w:val="24"/>
          </w:rPr>
          <w:delText>one child is tested</w:delText>
        </w:r>
        <w:commentRangeEnd w:id="3"/>
        <w:r w:rsidR="00F83F75" w:rsidDel="008824F8">
          <w:rPr>
            <w:rStyle w:val="CommentReference"/>
          </w:rPr>
          <w:commentReference w:id="3"/>
        </w:r>
        <w:commentRangeEnd w:id="4"/>
        <w:r w:rsidR="00F64EA7" w:rsidDel="008824F8">
          <w:rPr>
            <w:rStyle w:val="CommentReference"/>
          </w:rPr>
          <w:commentReference w:id="4"/>
        </w:r>
        <w:r w:rsidR="00A853B5" w:rsidRPr="00A853B5" w:rsidDel="008824F8">
          <w:rPr>
            <w:rFonts w:ascii="Times New Roman" w:hAnsi="Times New Roman" w:cs="Times New Roman"/>
            <w:sz w:val="24"/>
            <w:szCs w:val="24"/>
          </w:rPr>
          <w:delText>.</w:delText>
        </w:r>
      </w:del>
      <w:r w:rsidR="00A853B5" w:rsidRPr="00A853B5">
        <w:rPr>
          <w:rFonts w:ascii="Times New Roman" w:hAnsi="Times New Roman" w:cs="Times New Roman"/>
          <w:sz w:val="24"/>
          <w:szCs w:val="24"/>
        </w:rPr>
        <w:t xml:space="preserve"> Larger sample sizes are recommended when conducting any experiments.</w:t>
      </w:r>
    </w:p>
    <w:p w14:paraId="7D67AFBE" w14:textId="77777777" w:rsidR="00E10266" w:rsidRDefault="00E10266" w:rsidP="00D81B5D">
      <w:pPr>
        <w:pStyle w:val="ListParagraph"/>
        <w:spacing w:after="0"/>
        <w:ind w:left="360"/>
        <w:rPr>
          <w:rFonts w:ascii="Times New Roman" w:hAnsi="Times New Roman" w:cs="Times New Roman"/>
          <w:sz w:val="24"/>
          <w:szCs w:val="24"/>
        </w:rPr>
      </w:pPr>
    </w:p>
    <w:p w14:paraId="7AC1A34E" w14:textId="35A56A73" w:rsidR="007979FD" w:rsidRPr="002D1ED9" w:rsidRDefault="00E10266" w:rsidP="00E10266">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Gather the necessary m</w:t>
      </w:r>
      <w:r w:rsidR="00876233">
        <w:rPr>
          <w:rFonts w:ascii="Times New Roman" w:hAnsi="Times New Roman" w:cs="Times New Roman"/>
          <w:sz w:val="24"/>
          <w:szCs w:val="24"/>
        </w:rPr>
        <w:t>aterials</w:t>
      </w:r>
      <w:r>
        <w:rPr>
          <w:rFonts w:ascii="Times New Roman" w:hAnsi="Times New Roman" w:cs="Times New Roman"/>
          <w:sz w:val="24"/>
          <w:szCs w:val="24"/>
        </w:rPr>
        <w:t>.</w:t>
      </w:r>
    </w:p>
    <w:p w14:paraId="1DAAC804" w14:textId="77777777" w:rsidR="00E10266" w:rsidRDefault="00E10266" w:rsidP="00D81B5D">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 </w:t>
      </w:r>
    </w:p>
    <w:p w14:paraId="73BDCC76" w14:textId="7F5A0FB1" w:rsidR="002C0B04" w:rsidRPr="00D81B5D" w:rsidRDefault="00A853B5" w:rsidP="00D81B5D">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 Obtain t</w:t>
      </w:r>
      <w:r w:rsidR="00434382">
        <w:rPr>
          <w:rFonts w:ascii="Times New Roman" w:hAnsi="Times New Roman" w:cs="Times New Roman"/>
          <w:sz w:val="24"/>
          <w:szCs w:val="24"/>
        </w:rPr>
        <w:t xml:space="preserve">wo sets of </w:t>
      </w:r>
      <w:r w:rsidR="002B61DB">
        <w:rPr>
          <w:rFonts w:ascii="Times New Roman" w:hAnsi="Times New Roman" w:cs="Times New Roman"/>
          <w:sz w:val="24"/>
          <w:szCs w:val="24"/>
        </w:rPr>
        <w:t>4</w:t>
      </w:r>
      <w:r w:rsidR="00434382">
        <w:rPr>
          <w:rFonts w:ascii="Times New Roman" w:hAnsi="Times New Roman" w:cs="Times New Roman"/>
          <w:sz w:val="24"/>
          <w:szCs w:val="24"/>
        </w:rPr>
        <w:t xml:space="preserve"> </w:t>
      </w:r>
      <w:r w:rsidR="002B61DB">
        <w:rPr>
          <w:rFonts w:ascii="Times New Roman" w:hAnsi="Times New Roman" w:cs="Times New Roman"/>
          <w:sz w:val="24"/>
          <w:szCs w:val="24"/>
        </w:rPr>
        <w:t>small tokens.</w:t>
      </w:r>
      <w:r w:rsidR="00876233">
        <w:rPr>
          <w:rFonts w:ascii="Times New Roman" w:hAnsi="Times New Roman" w:cs="Times New Roman"/>
          <w:sz w:val="24"/>
          <w:szCs w:val="24"/>
        </w:rPr>
        <w:t xml:space="preserve"> </w:t>
      </w:r>
      <w:r>
        <w:rPr>
          <w:rFonts w:ascii="Times New Roman" w:hAnsi="Times New Roman" w:cs="Times New Roman"/>
          <w:sz w:val="24"/>
          <w:szCs w:val="24"/>
        </w:rPr>
        <w:t>For</w:t>
      </w:r>
      <w:r w:rsidR="009D1FFF" w:rsidRPr="00D81B5D">
        <w:rPr>
          <w:rFonts w:ascii="Times New Roman" w:hAnsi="Times New Roman" w:cs="Times New Roman"/>
          <w:sz w:val="24"/>
          <w:szCs w:val="24"/>
        </w:rPr>
        <w:t xml:space="preserve"> this </w:t>
      </w:r>
      <w:r>
        <w:rPr>
          <w:rFonts w:ascii="Times New Roman" w:hAnsi="Times New Roman" w:cs="Times New Roman"/>
          <w:sz w:val="24"/>
          <w:szCs w:val="24"/>
        </w:rPr>
        <w:t>experiment</w:t>
      </w:r>
      <w:r w:rsidR="009D1FFF" w:rsidRPr="00D81B5D">
        <w:rPr>
          <w:rFonts w:ascii="Times New Roman" w:hAnsi="Times New Roman" w:cs="Times New Roman"/>
          <w:sz w:val="24"/>
          <w:szCs w:val="24"/>
        </w:rPr>
        <w:t xml:space="preserve">, </w:t>
      </w:r>
      <w:r w:rsidR="002B61DB" w:rsidRPr="00D81B5D">
        <w:rPr>
          <w:rFonts w:ascii="Times New Roman" w:hAnsi="Times New Roman" w:cs="Times New Roman"/>
          <w:sz w:val="24"/>
          <w:szCs w:val="24"/>
        </w:rPr>
        <w:t>use 4 red checkers and 4 black checkers.</w:t>
      </w:r>
    </w:p>
    <w:p w14:paraId="211ED1A6" w14:textId="77777777" w:rsidR="00E10266" w:rsidRDefault="002B61DB" w:rsidP="00D81B5D">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 </w:t>
      </w:r>
    </w:p>
    <w:p w14:paraId="35AE9F7D" w14:textId="6AA855D0" w:rsidR="00A853B5" w:rsidRDefault="00E10266" w:rsidP="00E10266">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A853B5">
        <w:rPr>
          <w:rFonts w:ascii="Times New Roman" w:hAnsi="Times New Roman" w:cs="Times New Roman"/>
          <w:sz w:val="24"/>
          <w:szCs w:val="24"/>
        </w:rPr>
        <w:t>Obtain t</w:t>
      </w:r>
      <w:r w:rsidR="002B61DB">
        <w:rPr>
          <w:rFonts w:ascii="Times New Roman" w:hAnsi="Times New Roman" w:cs="Times New Roman"/>
          <w:sz w:val="24"/>
          <w:szCs w:val="24"/>
        </w:rPr>
        <w:t>wo 10</w:t>
      </w:r>
      <w:r w:rsidR="00A853B5">
        <w:rPr>
          <w:rFonts w:ascii="Times New Roman" w:hAnsi="Times New Roman" w:cs="Times New Roman"/>
          <w:sz w:val="24"/>
          <w:szCs w:val="24"/>
        </w:rPr>
        <w:t>”</w:t>
      </w:r>
      <w:r w:rsidR="002B61DB">
        <w:rPr>
          <w:rFonts w:ascii="Times New Roman" w:hAnsi="Times New Roman" w:cs="Times New Roman"/>
          <w:sz w:val="24"/>
          <w:szCs w:val="24"/>
        </w:rPr>
        <w:t xml:space="preserve"> pieces of string or yarn of different colors.</w:t>
      </w:r>
      <w:r w:rsidR="00A853B5">
        <w:rPr>
          <w:rFonts w:ascii="Times New Roman" w:hAnsi="Times New Roman" w:cs="Times New Roman"/>
          <w:sz w:val="24"/>
          <w:szCs w:val="24"/>
        </w:rPr>
        <w:t xml:space="preserve"> For this experiment, use blue and white yarn.</w:t>
      </w:r>
    </w:p>
    <w:p w14:paraId="56E71C52" w14:textId="77B4962F" w:rsidR="00E10266" w:rsidRDefault="00E10266" w:rsidP="00D81B5D">
      <w:pPr>
        <w:pStyle w:val="ListParagraph"/>
        <w:spacing w:after="0"/>
      </w:pPr>
    </w:p>
    <w:p w14:paraId="6B55D3EC" w14:textId="65F27EA2" w:rsidR="00876233" w:rsidRDefault="00E10266" w:rsidP="00E10266">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A853B5">
        <w:rPr>
          <w:rFonts w:ascii="Times New Roman" w:hAnsi="Times New Roman" w:cs="Times New Roman"/>
          <w:sz w:val="24"/>
          <w:szCs w:val="24"/>
        </w:rPr>
        <w:t>Acquire a</w:t>
      </w:r>
      <w:r w:rsidR="00A20265">
        <w:rPr>
          <w:rFonts w:ascii="Times New Roman" w:hAnsi="Times New Roman" w:cs="Times New Roman"/>
          <w:sz w:val="24"/>
          <w:szCs w:val="24"/>
        </w:rPr>
        <w:t xml:space="preserve"> </w:t>
      </w:r>
      <w:r w:rsidR="002B61DB">
        <w:rPr>
          <w:rFonts w:ascii="Times New Roman" w:hAnsi="Times New Roman" w:cs="Times New Roman"/>
          <w:sz w:val="24"/>
          <w:szCs w:val="24"/>
        </w:rPr>
        <w:t>stuffed animal that fits in a box.</w:t>
      </w:r>
      <w:r w:rsidR="00A853B5">
        <w:rPr>
          <w:rFonts w:ascii="Times New Roman" w:hAnsi="Times New Roman" w:cs="Times New Roman"/>
          <w:sz w:val="24"/>
          <w:szCs w:val="24"/>
        </w:rPr>
        <w:t xml:space="preserve"> For this experiment, use a teddy bear.</w:t>
      </w:r>
    </w:p>
    <w:p w14:paraId="0968AEAB" w14:textId="77777777" w:rsidR="00E10266" w:rsidRDefault="00E10266" w:rsidP="00D81B5D">
      <w:pPr>
        <w:pStyle w:val="ListParagraph"/>
        <w:spacing w:after="0"/>
        <w:ind w:left="360"/>
        <w:rPr>
          <w:rFonts w:ascii="Times New Roman" w:hAnsi="Times New Roman" w:cs="Times New Roman"/>
          <w:sz w:val="24"/>
          <w:szCs w:val="24"/>
        </w:rPr>
      </w:pPr>
    </w:p>
    <w:p w14:paraId="3AD26FF7" w14:textId="611D68FE" w:rsidR="003475A8" w:rsidRPr="002D1ED9" w:rsidRDefault="000476A1" w:rsidP="00E10266">
      <w:pPr>
        <w:pStyle w:val="ListParagraph"/>
        <w:numPr>
          <w:ilvl w:val="0"/>
          <w:numId w:val="1"/>
        </w:numPr>
        <w:spacing w:after="0"/>
        <w:rPr>
          <w:rFonts w:ascii="Times New Roman" w:hAnsi="Times New Roman" w:cs="Times New Roman"/>
          <w:sz w:val="24"/>
          <w:szCs w:val="24"/>
        </w:rPr>
      </w:pPr>
      <w:r w:rsidRPr="002D1ED9">
        <w:rPr>
          <w:rFonts w:ascii="Times New Roman" w:hAnsi="Times New Roman" w:cs="Times New Roman"/>
          <w:sz w:val="24"/>
          <w:szCs w:val="24"/>
        </w:rPr>
        <w:t>Data collection</w:t>
      </w:r>
      <w:r w:rsidR="00876233">
        <w:rPr>
          <w:rFonts w:ascii="Times New Roman" w:hAnsi="Times New Roman" w:cs="Times New Roman"/>
          <w:sz w:val="24"/>
          <w:szCs w:val="24"/>
        </w:rPr>
        <w:t xml:space="preserve"> procedure</w:t>
      </w:r>
      <w:r w:rsidR="00A853B5">
        <w:rPr>
          <w:rFonts w:ascii="Times New Roman" w:hAnsi="Times New Roman" w:cs="Times New Roman"/>
          <w:sz w:val="24"/>
          <w:szCs w:val="24"/>
        </w:rPr>
        <w:t>.</w:t>
      </w:r>
    </w:p>
    <w:p w14:paraId="29C9DC90" w14:textId="77777777" w:rsidR="00E10266" w:rsidRDefault="00A80307" w:rsidP="00D81B5D">
      <w:pPr>
        <w:pStyle w:val="ListParagraph"/>
        <w:spacing w:after="0"/>
        <w:rPr>
          <w:rFonts w:ascii="Times New Roman" w:hAnsi="Times New Roman" w:cs="Times New Roman"/>
          <w:sz w:val="24"/>
          <w:szCs w:val="24"/>
        </w:rPr>
      </w:pPr>
      <w:r w:rsidRPr="002D1ED9">
        <w:rPr>
          <w:rFonts w:ascii="Times New Roman" w:hAnsi="Times New Roman" w:cs="Times New Roman"/>
          <w:sz w:val="24"/>
          <w:szCs w:val="24"/>
        </w:rPr>
        <w:t xml:space="preserve"> </w:t>
      </w:r>
    </w:p>
    <w:p w14:paraId="3E27DAAE" w14:textId="3B06CC78" w:rsidR="00C349AC" w:rsidRDefault="00A853B5" w:rsidP="00E10266">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C349AC">
        <w:rPr>
          <w:rFonts w:ascii="Times New Roman" w:hAnsi="Times New Roman" w:cs="Times New Roman"/>
          <w:sz w:val="24"/>
          <w:szCs w:val="24"/>
        </w:rPr>
        <w:t>Introduction</w:t>
      </w:r>
      <w:r>
        <w:rPr>
          <w:rFonts w:ascii="Times New Roman" w:hAnsi="Times New Roman" w:cs="Times New Roman"/>
          <w:sz w:val="24"/>
          <w:szCs w:val="24"/>
        </w:rPr>
        <w:t>.</w:t>
      </w:r>
    </w:p>
    <w:p w14:paraId="234F06F0" w14:textId="77777777" w:rsidR="00E10266" w:rsidRDefault="00E10266" w:rsidP="00D81B5D">
      <w:pPr>
        <w:pStyle w:val="ListParagraph"/>
        <w:spacing w:after="0"/>
        <w:ind w:left="1440"/>
        <w:rPr>
          <w:rFonts w:ascii="Times New Roman" w:hAnsi="Times New Roman" w:cs="Times New Roman"/>
          <w:sz w:val="24"/>
          <w:szCs w:val="24"/>
        </w:rPr>
      </w:pPr>
    </w:p>
    <w:p w14:paraId="6A08976A" w14:textId="35EC5CFC" w:rsidR="00C349AC" w:rsidRDefault="00ED587B" w:rsidP="00E10266">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 xml:space="preserve">Place the teddy bear in the </w:t>
      </w:r>
      <w:r w:rsidR="00562D8D">
        <w:rPr>
          <w:rFonts w:ascii="Times New Roman" w:hAnsi="Times New Roman" w:cs="Times New Roman"/>
          <w:sz w:val="24"/>
          <w:szCs w:val="24"/>
        </w:rPr>
        <w:t xml:space="preserve">box </w:t>
      </w:r>
      <w:r w:rsidR="002B61DB">
        <w:rPr>
          <w:rFonts w:ascii="Times New Roman" w:hAnsi="Times New Roman" w:cs="Times New Roman"/>
          <w:sz w:val="24"/>
          <w:szCs w:val="24"/>
        </w:rPr>
        <w:t>on</w:t>
      </w:r>
      <w:r w:rsidR="00562D8D">
        <w:rPr>
          <w:rFonts w:ascii="Times New Roman" w:hAnsi="Times New Roman" w:cs="Times New Roman"/>
          <w:sz w:val="24"/>
          <w:szCs w:val="24"/>
        </w:rPr>
        <w:t xml:space="preserve"> the table before t</w:t>
      </w:r>
      <w:r>
        <w:rPr>
          <w:rFonts w:ascii="Times New Roman" w:hAnsi="Times New Roman" w:cs="Times New Roman"/>
          <w:sz w:val="24"/>
          <w:szCs w:val="24"/>
        </w:rPr>
        <w:t>he child enters the room.</w:t>
      </w:r>
    </w:p>
    <w:p w14:paraId="0FBB6644" w14:textId="77777777" w:rsidR="00E10266" w:rsidRDefault="00E10266" w:rsidP="00D81B5D">
      <w:pPr>
        <w:pStyle w:val="ListParagraph"/>
        <w:spacing w:after="0"/>
        <w:ind w:left="1440"/>
        <w:rPr>
          <w:rFonts w:ascii="Times New Roman" w:hAnsi="Times New Roman" w:cs="Times New Roman"/>
          <w:sz w:val="24"/>
          <w:szCs w:val="24"/>
        </w:rPr>
      </w:pPr>
    </w:p>
    <w:p w14:paraId="361E2B1A" w14:textId="20CBC6E9" w:rsidR="005560E0" w:rsidRDefault="00ED587B" w:rsidP="00E10266">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S</w:t>
      </w:r>
      <w:r w:rsidR="00D2788B">
        <w:rPr>
          <w:rFonts w:ascii="Times New Roman" w:hAnsi="Times New Roman" w:cs="Times New Roman"/>
          <w:sz w:val="24"/>
          <w:szCs w:val="24"/>
        </w:rPr>
        <w:t>eat</w:t>
      </w:r>
      <w:r>
        <w:rPr>
          <w:rFonts w:ascii="Times New Roman" w:hAnsi="Times New Roman" w:cs="Times New Roman"/>
          <w:sz w:val="24"/>
          <w:szCs w:val="24"/>
        </w:rPr>
        <w:t xml:space="preserve"> the child at the table across from the experimenter.</w:t>
      </w:r>
    </w:p>
    <w:p w14:paraId="4E6EE7B2" w14:textId="77777777" w:rsidR="00E10266" w:rsidRDefault="00E10266" w:rsidP="00D81B5D">
      <w:pPr>
        <w:pStyle w:val="ListParagraph"/>
        <w:spacing w:after="0"/>
        <w:ind w:left="1440"/>
        <w:rPr>
          <w:rFonts w:ascii="Times New Roman" w:hAnsi="Times New Roman" w:cs="Times New Roman"/>
          <w:sz w:val="24"/>
          <w:szCs w:val="24"/>
        </w:rPr>
      </w:pPr>
    </w:p>
    <w:p w14:paraId="47B800FE" w14:textId="797BFA8D" w:rsidR="00ED587B" w:rsidRDefault="00ED587B" w:rsidP="00E10266">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 xml:space="preserve">Remove the teddy bear from the box, show </w:t>
      </w:r>
      <w:r w:rsidR="003D35A9">
        <w:rPr>
          <w:rFonts w:ascii="Times New Roman" w:hAnsi="Times New Roman" w:cs="Times New Roman"/>
          <w:sz w:val="24"/>
          <w:szCs w:val="24"/>
        </w:rPr>
        <w:t>it</w:t>
      </w:r>
      <w:r>
        <w:rPr>
          <w:rFonts w:ascii="Times New Roman" w:hAnsi="Times New Roman" w:cs="Times New Roman"/>
          <w:sz w:val="24"/>
          <w:szCs w:val="24"/>
        </w:rPr>
        <w:t xml:space="preserve"> to the child</w:t>
      </w:r>
      <w:r w:rsidR="00166AEE">
        <w:rPr>
          <w:rFonts w:ascii="Times New Roman" w:hAnsi="Times New Roman" w:cs="Times New Roman"/>
          <w:sz w:val="24"/>
          <w:szCs w:val="24"/>
        </w:rPr>
        <w:t>,</w:t>
      </w:r>
      <w:r>
        <w:rPr>
          <w:rFonts w:ascii="Times New Roman" w:hAnsi="Times New Roman" w:cs="Times New Roman"/>
          <w:sz w:val="24"/>
          <w:szCs w:val="24"/>
        </w:rPr>
        <w:t xml:space="preserve"> and say: “This is a very naughty bear. Sometimes he escapes from his box and messes up the game. He likes to spoil the game.” </w:t>
      </w:r>
    </w:p>
    <w:p w14:paraId="3DF44891" w14:textId="77777777" w:rsidR="00E10266" w:rsidRDefault="00C349AC" w:rsidP="00D81B5D">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 </w:t>
      </w:r>
    </w:p>
    <w:p w14:paraId="1A15B867" w14:textId="59AB8E7E" w:rsidR="00C349AC" w:rsidRDefault="00166AEE" w:rsidP="00E10266">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BC283C">
        <w:rPr>
          <w:rFonts w:ascii="Times New Roman" w:hAnsi="Times New Roman" w:cs="Times New Roman"/>
          <w:sz w:val="24"/>
          <w:szCs w:val="24"/>
        </w:rPr>
        <w:t>Initial judgment</w:t>
      </w:r>
      <w:r w:rsidR="000B5F51">
        <w:rPr>
          <w:rFonts w:ascii="Times New Roman" w:hAnsi="Times New Roman" w:cs="Times New Roman"/>
          <w:sz w:val="24"/>
          <w:szCs w:val="24"/>
        </w:rPr>
        <w:t xml:space="preserve"> of number</w:t>
      </w:r>
      <w:r>
        <w:rPr>
          <w:rFonts w:ascii="Times New Roman" w:hAnsi="Times New Roman" w:cs="Times New Roman"/>
          <w:sz w:val="24"/>
          <w:szCs w:val="24"/>
        </w:rPr>
        <w:t>.</w:t>
      </w:r>
    </w:p>
    <w:p w14:paraId="74A01FE3" w14:textId="77777777" w:rsidR="00E10266" w:rsidRDefault="00E10266" w:rsidP="00D81B5D">
      <w:pPr>
        <w:pStyle w:val="ListParagraph"/>
        <w:spacing w:after="0"/>
        <w:ind w:left="1440"/>
        <w:rPr>
          <w:rFonts w:ascii="Times New Roman" w:hAnsi="Times New Roman" w:cs="Times New Roman"/>
          <w:sz w:val="24"/>
          <w:szCs w:val="24"/>
        </w:rPr>
      </w:pPr>
    </w:p>
    <w:p w14:paraId="10C49681" w14:textId="4FA9CAED" w:rsidR="00C349AC" w:rsidRDefault="00BC283C" w:rsidP="00E10266">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 xml:space="preserve">Set up the tokens so they are in two rows of equal length, where the tokens are evenly spaced and there is one-to-one correspondence between the rows. </w:t>
      </w:r>
      <w:r w:rsidR="00166AEE">
        <w:rPr>
          <w:rFonts w:ascii="Times New Roman" w:hAnsi="Times New Roman" w:cs="Times New Roman"/>
          <w:sz w:val="24"/>
          <w:szCs w:val="24"/>
        </w:rPr>
        <w:t>Make sure each</w:t>
      </w:r>
      <w:r w:rsidR="000B5F51">
        <w:rPr>
          <w:rFonts w:ascii="Times New Roman" w:hAnsi="Times New Roman" w:cs="Times New Roman"/>
          <w:sz w:val="24"/>
          <w:szCs w:val="24"/>
        </w:rPr>
        <w:t xml:space="preserve"> row contain</w:t>
      </w:r>
      <w:r w:rsidR="00166AEE">
        <w:rPr>
          <w:rFonts w:ascii="Times New Roman" w:hAnsi="Times New Roman" w:cs="Times New Roman"/>
          <w:sz w:val="24"/>
          <w:szCs w:val="24"/>
        </w:rPr>
        <w:t>s</w:t>
      </w:r>
      <w:r w:rsidR="000B5F51">
        <w:rPr>
          <w:rFonts w:ascii="Times New Roman" w:hAnsi="Times New Roman" w:cs="Times New Roman"/>
          <w:sz w:val="24"/>
          <w:szCs w:val="24"/>
        </w:rPr>
        <w:t xml:space="preserve"> the same color </w:t>
      </w:r>
      <w:r>
        <w:rPr>
          <w:rFonts w:ascii="Times New Roman" w:hAnsi="Times New Roman" w:cs="Times New Roman"/>
          <w:sz w:val="24"/>
          <w:szCs w:val="24"/>
        </w:rPr>
        <w:t>token</w:t>
      </w:r>
      <w:r w:rsidR="000B5F51">
        <w:rPr>
          <w:rFonts w:ascii="Times New Roman" w:hAnsi="Times New Roman" w:cs="Times New Roman"/>
          <w:sz w:val="24"/>
          <w:szCs w:val="24"/>
        </w:rPr>
        <w:t>s</w:t>
      </w:r>
      <w:r>
        <w:rPr>
          <w:rFonts w:ascii="Times New Roman" w:hAnsi="Times New Roman" w:cs="Times New Roman"/>
          <w:sz w:val="24"/>
          <w:szCs w:val="24"/>
        </w:rPr>
        <w:t>.</w:t>
      </w:r>
    </w:p>
    <w:p w14:paraId="44AB2465" w14:textId="77777777" w:rsidR="00E10266" w:rsidRDefault="00E10266" w:rsidP="00D81B5D">
      <w:pPr>
        <w:pStyle w:val="ListParagraph"/>
        <w:spacing w:after="0"/>
        <w:ind w:left="1440"/>
        <w:rPr>
          <w:rFonts w:ascii="Times New Roman" w:hAnsi="Times New Roman" w:cs="Times New Roman"/>
          <w:sz w:val="24"/>
          <w:szCs w:val="24"/>
        </w:rPr>
      </w:pPr>
    </w:p>
    <w:p w14:paraId="5CE90626" w14:textId="3869CFAA" w:rsidR="00BC283C" w:rsidRDefault="00BC283C" w:rsidP="00E10266">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Point to each row and ask the child</w:t>
      </w:r>
      <w:r w:rsidR="00166AEE">
        <w:rPr>
          <w:rFonts w:ascii="Times New Roman" w:hAnsi="Times New Roman" w:cs="Times New Roman"/>
          <w:sz w:val="24"/>
          <w:szCs w:val="24"/>
        </w:rPr>
        <w:t>,</w:t>
      </w:r>
      <w:r>
        <w:rPr>
          <w:rFonts w:ascii="Times New Roman" w:hAnsi="Times New Roman" w:cs="Times New Roman"/>
          <w:sz w:val="24"/>
          <w:szCs w:val="24"/>
        </w:rPr>
        <w:t xml:space="preserve"> “Is there more here or more here</w:t>
      </w:r>
      <w:r w:rsidR="00166AEE">
        <w:rPr>
          <w:rFonts w:ascii="Times New Roman" w:hAnsi="Times New Roman" w:cs="Times New Roman"/>
          <w:sz w:val="24"/>
          <w:szCs w:val="24"/>
        </w:rPr>
        <w:t>,</w:t>
      </w:r>
      <w:r>
        <w:rPr>
          <w:rFonts w:ascii="Times New Roman" w:hAnsi="Times New Roman" w:cs="Times New Roman"/>
          <w:sz w:val="24"/>
          <w:szCs w:val="24"/>
        </w:rPr>
        <w:t xml:space="preserve"> or </w:t>
      </w:r>
      <w:r w:rsidR="00166AEE">
        <w:rPr>
          <w:rFonts w:ascii="Times New Roman" w:hAnsi="Times New Roman" w:cs="Times New Roman"/>
          <w:sz w:val="24"/>
          <w:szCs w:val="24"/>
        </w:rPr>
        <w:t>do</w:t>
      </w:r>
      <w:r>
        <w:rPr>
          <w:rFonts w:ascii="Times New Roman" w:hAnsi="Times New Roman" w:cs="Times New Roman"/>
          <w:sz w:val="24"/>
          <w:szCs w:val="24"/>
        </w:rPr>
        <w:t xml:space="preserve"> they both</w:t>
      </w:r>
      <w:r w:rsidR="00166AEE">
        <w:rPr>
          <w:rFonts w:ascii="Times New Roman" w:hAnsi="Times New Roman" w:cs="Times New Roman"/>
          <w:sz w:val="24"/>
          <w:szCs w:val="24"/>
        </w:rPr>
        <w:t xml:space="preserve"> have</w:t>
      </w:r>
      <w:r>
        <w:rPr>
          <w:rFonts w:ascii="Times New Roman" w:hAnsi="Times New Roman" w:cs="Times New Roman"/>
          <w:sz w:val="24"/>
          <w:szCs w:val="24"/>
        </w:rPr>
        <w:t xml:space="preserve"> the same number?” Record the child’s response.</w:t>
      </w:r>
    </w:p>
    <w:p w14:paraId="2D197506" w14:textId="77777777" w:rsidR="00E10266" w:rsidRDefault="00E10266" w:rsidP="00D81B5D">
      <w:pPr>
        <w:pStyle w:val="ListParagraph"/>
        <w:spacing w:after="0"/>
        <w:ind w:left="1440"/>
        <w:rPr>
          <w:rFonts w:ascii="Times New Roman" w:hAnsi="Times New Roman" w:cs="Times New Roman"/>
          <w:sz w:val="24"/>
          <w:szCs w:val="24"/>
        </w:rPr>
      </w:pPr>
    </w:p>
    <w:p w14:paraId="6E9585E0" w14:textId="03C0FC51" w:rsidR="000B5F51" w:rsidRDefault="00166AEE" w:rsidP="00E10266">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Alternate the</w:t>
      </w:r>
      <w:r w:rsidR="000B5F51">
        <w:rPr>
          <w:rFonts w:ascii="Times New Roman" w:hAnsi="Times New Roman" w:cs="Times New Roman"/>
          <w:sz w:val="24"/>
          <w:szCs w:val="24"/>
        </w:rPr>
        <w:t xml:space="preserve"> location of the red and black rows of tokens (closer or farther from the child) between subjects.</w:t>
      </w:r>
    </w:p>
    <w:p w14:paraId="432A521E" w14:textId="77777777" w:rsidR="00E10266" w:rsidRDefault="00BC283C" w:rsidP="00D81B5D">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 </w:t>
      </w:r>
    </w:p>
    <w:p w14:paraId="14329FC5" w14:textId="3862C3EA" w:rsidR="00BC283C" w:rsidRDefault="00166AEE" w:rsidP="00E10266">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BC283C">
        <w:rPr>
          <w:rFonts w:ascii="Times New Roman" w:hAnsi="Times New Roman" w:cs="Times New Roman"/>
          <w:sz w:val="24"/>
          <w:szCs w:val="24"/>
        </w:rPr>
        <w:t>Transformation</w:t>
      </w:r>
      <w:r>
        <w:rPr>
          <w:rFonts w:ascii="Times New Roman" w:hAnsi="Times New Roman" w:cs="Times New Roman"/>
          <w:sz w:val="24"/>
          <w:szCs w:val="24"/>
        </w:rPr>
        <w:t>.</w:t>
      </w:r>
    </w:p>
    <w:p w14:paraId="6D17BFE9" w14:textId="77777777" w:rsidR="00E10266" w:rsidRDefault="00E10266" w:rsidP="00D81B5D">
      <w:pPr>
        <w:pStyle w:val="ListParagraph"/>
        <w:spacing w:after="0"/>
        <w:ind w:left="1440"/>
        <w:rPr>
          <w:rFonts w:ascii="Times New Roman" w:hAnsi="Times New Roman" w:cs="Times New Roman"/>
          <w:sz w:val="24"/>
          <w:szCs w:val="24"/>
        </w:rPr>
      </w:pPr>
    </w:p>
    <w:p w14:paraId="10A2C4F3" w14:textId="1D9C5FAF" w:rsidR="00BC283C" w:rsidRDefault="00BC283C" w:rsidP="00E10266">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 xml:space="preserve">At this point, </w:t>
      </w:r>
      <w:r w:rsidR="00166AEE">
        <w:rPr>
          <w:rFonts w:ascii="Times New Roman" w:hAnsi="Times New Roman" w:cs="Times New Roman"/>
          <w:sz w:val="24"/>
          <w:szCs w:val="24"/>
        </w:rPr>
        <w:t xml:space="preserve">randomly assign </w:t>
      </w:r>
      <w:r>
        <w:rPr>
          <w:rFonts w:ascii="Times New Roman" w:hAnsi="Times New Roman" w:cs="Times New Roman"/>
          <w:sz w:val="24"/>
          <w:szCs w:val="24"/>
        </w:rPr>
        <w:t>children to one of two conditions.</w:t>
      </w:r>
    </w:p>
    <w:p w14:paraId="636EFD2A" w14:textId="77777777" w:rsidR="00166AEE" w:rsidRDefault="00166AEE" w:rsidP="00D81B5D">
      <w:pPr>
        <w:pStyle w:val="ListParagraph"/>
        <w:spacing w:after="0"/>
        <w:ind w:left="1800"/>
        <w:rPr>
          <w:rFonts w:ascii="Times New Roman" w:hAnsi="Times New Roman" w:cs="Times New Roman"/>
          <w:sz w:val="24"/>
          <w:szCs w:val="24"/>
        </w:rPr>
      </w:pPr>
    </w:p>
    <w:p w14:paraId="6E9851C2" w14:textId="5D4C66FD" w:rsidR="00166AEE" w:rsidRPr="00166AEE" w:rsidRDefault="00166AEE" w:rsidP="00166AEE">
      <w:pPr>
        <w:pStyle w:val="ListParagraph"/>
        <w:numPr>
          <w:ilvl w:val="3"/>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Pr="00166AEE">
        <w:rPr>
          <w:rFonts w:ascii="Times New Roman" w:hAnsi="Times New Roman" w:cs="Times New Roman"/>
          <w:sz w:val="24"/>
          <w:szCs w:val="24"/>
        </w:rPr>
        <w:t>In the intentio</w:t>
      </w:r>
      <w:r>
        <w:rPr>
          <w:rFonts w:ascii="Times New Roman" w:hAnsi="Times New Roman" w:cs="Times New Roman"/>
          <w:sz w:val="24"/>
          <w:szCs w:val="24"/>
        </w:rPr>
        <w:t xml:space="preserve">nal condition, </w:t>
      </w:r>
      <w:r w:rsidRPr="00166AEE">
        <w:rPr>
          <w:rFonts w:ascii="Times New Roman" w:hAnsi="Times New Roman" w:cs="Times New Roman"/>
          <w:sz w:val="24"/>
          <w:szCs w:val="24"/>
        </w:rPr>
        <w:t>direct the child’s attention to the tokens by saying</w:t>
      </w:r>
      <w:r>
        <w:rPr>
          <w:rFonts w:ascii="Times New Roman" w:hAnsi="Times New Roman" w:cs="Times New Roman"/>
          <w:sz w:val="24"/>
          <w:szCs w:val="24"/>
        </w:rPr>
        <w:t>,</w:t>
      </w:r>
      <w:r w:rsidRPr="00166AEE">
        <w:rPr>
          <w:rFonts w:ascii="Times New Roman" w:hAnsi="Times New Roman" w:cs="Times New Roman"/>
          <w:sz w:val="24"/>
          <w:szCs w:val="24"/>
        </w:rPr>
        <w:t xml:space="preserve"> “Now, watch me</w:t>
      </w:r>
      <w:r>
        <w:rPr>
          <w:rFonts w:ascii="Times New Roman" w:hAnsi="Times New Roman" w:cs="Times New Roman"/>
          <w:sz w:val="24"/>
          <w:szCs w:val="24"/>
        </w:rPr>
        <w:t>,” and move</w:t>
      </w:r>
      <w:r w:rsidRPr="00166AEE">
        <w:rPr>
          <w:rFonts w:ascii="Times New Roman" w:hAnsi="Times New Roman" w:cs="Times New Roman"/>
          <w:sz w:val="24"/>
          <w:szCs w:val="24"/>
        </w:rPr>
        <w:t xml:space="preserve"> the row of tokens that is further away from the child in</w:t>
      </w:r>
      <w:r>
        <w:rPr>
          <w:rFonts w:ascii="Times New Roman" w:hAnsi="Times New Roman" w:cs="Times New Roman"/>
          <w:sz w:val="24"/>
          <w:szCs w:val="24"/>
        </w:rPr>
        <w:t>to</w:t>
      </w:r>
      <w:r w:rsidRPr="00166AEE">
        <w:rPr>
          <w:rFonts w:ascii="Times New Roman" w:hAnsi="Times New Roman" w:cs="Times New Roman"/>
          <w:sz w:val="24"/>
          <w:szCs w:val="24"/>
        </w:rPr>
        <w:t xml:space="preserve"> a cluster closer together</w:t>
      </w:r>
      <w:r>
        <w:rPr>
          <w:rFonts w:ascii="Times New Roman" w:hAnsi="Times New Roman" w:cs="Times New Roman"/>
          <w:sz w:val="24"/>
          <w:szCs w:val="24"/>
        </w:rPr>
        <w:t>, so</w:t>
      </w:r>
      <w:r w:rsidRPr="00166AEE">
        <w:rPr>
          <w:rFonts w:ascii="Times New Roman" w:hAnsi="Times New Roman" w:cs="Times New Roman"/>
          <w:sz w:val="24"/>
          <w:szCs w:val="24"/>
        </w:rPr>
        <w:t xml:space="preserve"> they touch.</w:t>
      </w:r>
    </w:p>
    <w:p w14:paraId="648572CA" w14:textId="77777777" w:rsidR="00166AEE" w:rsidRPr="00166AEE" w:rsidRDefault="00166AEE" w:rsidP="00D81B5D">
      <w:pPr>
        <w:pStyle w:val="ListParagraph"/>
        <w:spacing w:after="0"/>
        <w:ind w:left="1800"/>
        <w:rPr>
          <w:rFonts w:ascii="Times New Roman" w:hAnsi="Times New Roman" w:cs="Times New Roman"/>
          <w:sz w:val="24"/>
          <w:szCs w:val="24"/>
        </w:rPr>
      </w:pPr>
    </w:p>
    <w:p w14:paraId="520292C8" w14:textId="00CFA729" w:rsidR="00166AEE" w:rsidRDefault="00166AEE" w:rsidP="00D81B5D">
      <w:pPr>
        <w:pStyle w:val="ListParagraph"/>
        <w:numPr>
          <w:ilvl w:val="3"/>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Pr="00166AEE">
        <w:rPr>
          <w:rFonts w:ascii="Times New Roman" w:hAnsi="Times New Roman" w:cs="Times New Roman"/>
          <w:sz w:val="24"/>
          <w:szCs w:val="24"/>
        </w:rPr>
        <w:t>In the acciden</w:t>
      </w:r>
      <w:r>
        <w:rPr>
          <w:rFonts w:ascii="Times New Roman" w:hAnsi="Times New Roman" w:cs="Times New Roman"/>
          <w:sz w:val="24"/>
          <w:szCs w:val="24"/>
        </w:rPr>
        <w:t>tal condition, act surprised and say</w:t>
      </w:r>
      <w:r w:rsidRPr="00166AEE">
        <w:rPr>
          <w:rFonts w:ascii="Times New Roman" w:hAnsi="Times New Roman" w:cs="Times New Roman"/>
          <w:sz w:val="24"/>
          <w:szCs w:val="24"/>
        </w:rPr>
        <w:t>: “Oh, no, it’s the naughty bear. Look out! He is going to s</w:t>
      </w:r>
      <w:r>
        <w:rPr>
          <w:rFonts w:ascii="Times New Roman" w:hAnsi="Times New Roman" w:cs="Times New Roman"/>
          <w:sz w:val="24"/>
          <w:szCs w:val="24"/>
        </w:rPr>
        <w:t>poil the game!” Remove</w:t>
      </w:r>
      <w:r w:rsidRPr="00166AEE">
        <w:rPr>
          <w:rFonts w:ascii="Times New Roman" w:hAnsi="Times New Roman" w:cs="Times New Roman"/>
          <w:sz w:val="24"/>
          <w:szCs w:val="24"/>
        </w:rPr>
        <w:t xml:space="preserve"> the bear from</w:t>
      </w:r>
      <w:r>
        <w:rPr>
          <w:rFonts w:ascii="Times New Roman" w:hAnsi="Times New Roman" w:cs="Times New Roman"/>
          <w:sz w:val="24"/>
          <w:szCs w:val="24"/>
        </w:rPr>
        <w:t xml:space="preserve"> the box and use</w:t>
      </w:r>
      <w:r w:rsidRPr="00166AEE">
        <w:rPr>
          <w:rFonts w:ascii="Times New Roman" w:hAnsi="Times New Roman" w:cs="Times New Roman"/>
          <w:sz w:val="24"/>
          <w:szCs w:val="24"/>
        </w:rPr>
        <w:t xml:space="preserve"> his hands to rearrange the row of tokens furthest from the child in</w:t>
      </w:r>
      <w:r>
        <w:rPr>
          <w:rFonts w:ascii="Times New Roman" w:hAnsi="Times New Roman" w:cs="Times New Roman"/>
          <w:sz w:val="24"/>
          <w:szCs w:val="24"/>
        </w:rPr>
        <w:t>to</w:t>
      </w:r>
      <w:r w:rsidRPr="00166AEE">
        <w:rPr>
          <w:rFonts w:ascii="Times New Roman" w:hAnsi="Times New Roman" w:cs="Times New Roman"/>
          <w:sz w:val="24"/>
          <w:szCs w:val="24"/>
        </w:rPr>
        <w:t xml:space="preserve"> a </w:t>
      </w:r>
      <w:r w:rsidRPr="00166AEE">
        <w:rPr>
          <w:rFonts w:ascii="Times New Roman" w:hAnsi="Times New Roman" w:cs="Times New Roman"/>
          <w:sz w:val="24"/>
          <w:szCs w:val="24"/>
        </w:rPr>
        <w:lastRenderedPageBreak/>
        <w:t>cluster closer together</w:t>
      </w:r>
      <w:r>
        <w:rPr>
          <w:rFonts w:ascii="Times New Roman" w:hAnsi="Times New Roman" w:cs="Times New Roman"/>
          <w:sz w:val="24"/>
          <w:szCs w:val="24"/>
        </w:rPr>
        <w:t>, so they touch. Then ask</w:t>
      </w:r>
      <w:r w:rsidRPr="00166AEE">
        <w:rPr>
          <w:rFonts w:ascii="Times New Roman" w:hAnsi="Times New Roman" w:cs="Times New Roman"/>
          <w:sz w:val="24"/>
          <w:szCs w:val="24"/>
        </w:rPr>
        <w:t xml:space="preserve"> the child to return the bear to his box.</w:t>
      </w:r>
    </w:p>
    <w:p w14:paraId="2BEB1F46" w14:textId="77777777" w:rsidR="00E10266" w:rsidRPr="00D81B5D" w:rsidRDefault="00E10266" w:rsidP="00D81B5D">
      <w:pPr>
        <w:pStyle w:val="ListParagraph"/>
        <w:spacing w:after="0"/>
        <w:ind w:left="360"/>
        <w:rPr>
          <w:rFonts w:ascii="Times New Roman" w:hAnsi="Times New Roman" w:cs="Times New Roman"/>
          <w:sz w:val="24"/>
          <w:szCs w:val="24"/>
        </w:rPr>
      </w:pPr>
    </w:p>
    <w:p w14:paraId="5248D44B" w14:textId="394C89D1" w:rsidR="00266C6D" w:rsidRDefault="00BC283C" w:rsidP="00E10266">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Post-transformation judgment</w:t>
      </w:r>
      <w:r w:rsidR="000B5F51">
        <w:rPr>
          <w:rFonts w:ascii="Times New Roman" w:hAnsi="Times New Roman" w:cs="Times New Roman"/>
          <w:sz w:val="24"/>
          <w:szCs w:val="24"/>
        </w:rPr>
        <w:t xml:space="preserve"> of number</w:t>
      </w:r>
      <w:r w:rsidR="00166AEE">
        <w:rPr>
          <w:rFonts w:ascii="Times New Roman" w:hAnsi="Times New Roman" w:cs="Times New Roman"/>
          <w:sz w:val="24"/>
          <w:szCs w:val="24"/>
        </w:rPr>
        <w:t>.</w:t>
      </w:r>
    </w:p>
    <w:p w14:paraId="266C8305" w14:textId="77777777" w:rsidR="00E10266" w:rsidRDefault="00E10266" w:rsidP="00D81B5D">
      <w:pPr>
        <w:pStyle w:val="ListParagraph"/>
        <w:spacing w:after="0"/>
        <w:ind w:left="1440"/>
        <w:rPr>
          <w:rFonts w:ascii="Times New Roman" w:hAnsi="Times New Roman" w:cs="Times New Roman"/>
          <w:sz w:val="24"/>
          <w:szCs w:val="24"/>
        </w:rPr>
      </w:pPr>
    </w:p>
    <w:p w14:paraId="17BA4A0F" w14:textId="44A53FE4" w:rsidR="008C018A" w:rsidRDefault="00166AEE" w:rsidP="00E10266">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Point</w:t>
      </w:r>
      <w:r w:rsidR="008C018A">
        <w:rPr>
          <w:rFonts w:ascii="Times New Roman" w:hAnsi="Times New Roman" w:cs="Times New Roman"/>
          <w:sz w:val="24"/>
          <w:szCs w:val="24"/>
        </w:rPr>
        <w:t xml:space="preserve"> to each row of tokens</w:t>
      </w:r>
      <w:r w:rsidR="00266C6D">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6F6501">
        <w:rPr>
          <w:rFonts w:ascii="Times New Roman" w:hAnsi="Times New Roman" w:cs="Times New Roman"/>
          <w:sz w:val="24"/>
          <w:szCs w:val="24"/>
        </w:rPr>
        <w:t xml:space="preserve">ask the child: </w:t>
      </w:r>
      <w:r w:rsidR="008C018A">
        <w:rPr>
          <w:rFonts w:ascii="Times New Roman" w:hAnsi="Times New Roman" w:cs="Times New Roman"/>
          <w:sz w:val="24"/>
          <w:szCs w:val="24"/>
        </w:rPr>
        <w:t>“Is there more here or more here</w:t>
      </w:r>
      <w:r>
        <w:rPr>
          <w:rFonts w:ascii="Times New Roman" w:hAnsi="Times New Roman" w:cs="Times New Roman"/>
          <w:sz w:val="24"/>
          <w:szCs w:val="24"/>
        </w:rPr>
        <w:t>,</w:t>
      </w:r>
      <w:r w:rsidR="008C018A">
        <w:rPr>
          <w:rFonts w:ascii="Times New Roman" w:hAnsi="Times New Roman" w:cs="Times New Roman"/>
          <w:sz w:val="24"/>
          <w:szCs w:val="24"/>
        </w:rPr>
        <w:t xml:space="preserve"> or </w:t>
      </w:r>
      <w:r>
        <w:rPr>
          <w:rFonts w:ascii="Times New Roman" w:hAnsi="Times New Roman" w:cs="Times New Roman"/>
          <w:sz w:val="24"/>
          <w:szCs w:val="24"/>
        </w:rPr>
        <w:t xml:space="preserve">do they </w:t>
      </w:r>
      <w:r w:rsidR="008C018A">
        <w:rPr>
          <w:rFonts w:ascii="Times New Roman" w:hAnsi="Times New Roman" w:cs="Times New Roman"/>
          <w:sz w:val="24"/>
          <w:szCs w:val="24"/>
        </w:rPr>
        <w:t xml:space="preserve">both </w:t>
      </w:r>
      <w:r>
        <w:rPr>
          <w:rFonts w:ascii="Times New Roman" w:hAnsi="Times New Roman" w:cs="Times New Roman"/>
          <w:sz w:val="24"/>
          <w:szCs w:val="24"/>
        </w:rPr>
        <w:t xml:space="preserve">have </w:t>
      </w:r>
      <w:r w:rsidR="008C018A">
        <w:rPr>
          <w:rFonts w:ascii="Times New Roman" w:hAnsi="Times New Roman" w:cs="Times New Roman"/>
          <w:sz w:val="24"/>
          <w:szCs w:val="24"/>
        </w:rPr>
        <w:t>the same number?”</w:t>
      </w:r>
    </w:p>
    <w:p w14:paraId="2DE0DC34" w14:textId="77777777" w:rsidR="00E10266" w:rsidRDefault="00E10266" w:rsidP="00D81B5D">
      <w:pPr>
        <w:pStyle w:val="ListParagraph"/>
        <w:spacing w:after="0"/>
        <w:ind w:left="1440"/>
        <w:rPr>
          <w:rFonts w:ascii="Times New Roman" w:hAnsi="Times New Roman" w:cs="Times New Roman"/>
          <w:sz w:val="24"/>
          <w:szCs w:val="24"/>
        </w:rPr>
      </w:pPr>
    </w:p>
    <w:p w14:paraId="6630679B" w14:textId="5AA409BC" w:rsidR="00166AEE" w:rsidRDefault="00166AEE" w:rsidP="00D81B5D">
      <w:pPr>
        <w:pStyle w:val="ListParagraph"/>
        <w:numPr>
          <w:ilvl w:val="2"/>
          <w:numId w:val="1"/>
        </w:numPr>
        <w:spacing w:after="0"/>
        <w:rPr>
          <w:rFonts w:ascii="Times New Roman" w:hAnsi="Times New Roman" w:cs="Times New Roman"/>
          <w:sz w:val="24"/>
          <w:szCs w:val="24"/>
        </w:rPr>
      </w:pPr>
      <w:r w:rsidRPr="00D81B5D">
        <w:rPr>
          <w:rFonts w:ascii="Times New Roman" w:hAnsi="Times New Roman" w:cs="Times New Roman"/>
          <w:sz w:val="24"/>
          <w:szCs w:val="24"/>
        </w:rPr>
        <w:t>Put away the</w:t>
      </w:r>
      <w:r w:rsidR="008C018A" w:rsidRPr="00D81B5D">
        <w:rPr>
          <w:rFonts w:ascii="Times New Roman" w:hAnsi="Times New Roman" w:cs="Times New Roman"/>
          <w:sz w:val="24"/>
          <w:szCs w:val="24"/>
        </w:rPr>
        <w:t xml:space="preserve"> tokens</w:t>
      </w:r>
      <w:r>
        <w:rPr>
          <w:rFonts w:ascii="Times New Roman" w:hAnsi="Times New Roman" w:cs="Times New Roman"/>
          <w:sz w:val="24"/>
          <w:szCs w:val="24"/>
        </w:rPr>
        <w:t>.</w:t>
      </w:r>
    </w:p>
    <w:p w14:paraId="269775C6" w14:textId="6A03A0B7" w:rsidR="00E10266" w:rsidRPr="00D81B5D" w:rsidRDefault="008C018A" w:rsidP="00D81B5D">
      <w:pPr>
        <w:pStyle w:val="ListParagraph"/>
        <w:spacing w:after="0"/>
        <w:ind w:left="1440"/>
        <w:rPr>
          <w:rFonts w:ascii="Times New Roman" w:hAnsi="Times New Roman" w:cs="Times New Roman"/>
          <w:sz w:val="24"/>
          <w:szCs w:val="24"/>
        </w:rPr>
      </w:pPr>
      <w:r w:rsidRPr="00D81B5D">
        <w:rPr>
          <w:rFonts w:ascii="Times New Roman" w:hAnsi="Times New Roman" w:cs="Times New Roman"/>
          <w:sz w:val="24"/>
          <w:szCs w:val="24"/>
        </w:rPr>
        <w:t xml:space="preserve"> </w:t>
      </w:r>
    </w:p>
    <w:p w14:paraId="6A137D50" w14:textId="3E05BEBA" w:rsidR="008C018A" w:rsidRDefault="00166AEE" w:rsidP="00E10266">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0B5F51">
        <w:rPr>
          <w:rFonts w:ascii="Times New Roman" w:hAnsi="Times New Roman" w:cs="Times New Roman"/>
          <w:sz w:val="24"/>
          <w:szCs w:val="24"/>
        </w:rPr>
        <w:t>Judgments of length</w:t>
      </w:r>
      <w:r>
        <w:rPr>
          <w:rFonts w:ascii="Times New Roman" w:hAnsi="Times New Roman" w:cs="Times New Roman"/>
          <w:sz w:val="24"/>
          <w:szCs w:val="24"/>
        </w:rPr>
        <w:t>.</w:t>
      </w:r>
    </w:p>
    <w:p w14:paraId="568E27BE" w14:textId="77777777" w:rsidR="00E10266" w:rsidRDefault="00E10266" w:rsidP="00D81B5D">
      <w:pPr>
        <w:pStyle w:val="ListParagraph"/>
        <w:spacing w:after="0"/>
        <w:ind w:left="1440"/>
        <w:rPr>
          <w:rFonts w:ascii="Times New Roman" w:hAnsi="Times New Roman" w:cs="Times New Roman"/>
          <w:sz w:val="24"/>
          <w:szCs w:val="24"/>
        </w:rPr>
      </w:pPr>
    </w:p>
    <w:p w14:paraId="36904C08" w14:textId="6C2A2EB2" w:rsidR="00166AEE" w:rsidRDefault="008C018A" w:rsidP="00E10266">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Repeat th</w:t>
      </w:r>
      <w:r w:rsidR="000B5F51">
        <w:rPr>
          <w:rFonts w:ascii="Times New Roman" w:hAnsi="Times New Roman" w:cs="Times New Roman"/>
          <w:sz w:val="24"/>
          <w:szCs w:val="24"/>
        </w:rPr>
        <w:t>e</w:t>
      </w:r>
      <w:r>
        <w:rPr>
          <w:rFonts w:ascii="Times New Roman" w:hAnsi="Times New Roman" w:cs="Times New Roman"/>
          <w:sz w:val="24"/>
          <w:szCs w:val="24"/>
        </w:rPr>
        <w:t xml:space="preserve"> exact procedure </w:t>
      </w:r>
      <w:r w:rsidR="00166AEE">
        <w:rPr>
          <w:rFonts w:ascii="Times New Roman" w:hAnsi="Times New Roman" w:cs="Times New Roman"/>
          <w:sz w:val="24"/>
          <w:szCs w:val="24"/>
        </w:rPr>
        <w:t xml:space="preserve">just </w:t>
      </w:r>
      <w:r w:rsidR="000B5F51">
        <w:rPr>
          <w:rFonts w:ascii="Times New Roman" w:hAnsi="Times New Roman" w:cs="Times New Roman"/>
          <w:sz w:val="24"/>
          <w:szCs w:val="24"/>
        </w:rPr>
        <w:t xml:space="preserve">described </w:t>
      </w:r>
      <w:r>
        <w:rPr>
          <w:rFonts w:ascii="Times New Roman" w:hAnsi="Times New Roman" w:cs="Times New Roman"/>
          <w:sz w:val="24"/>
          <w:szCs w:val="24"/>
        </w:rPr>
        <w:t xml:space="preserve">for judgments of length. </w:t>
      </w:r>
    </w:p>
    <w:p w14:paraId="188A7807" w14:textId="77777777" w:rsidR="00166AEE" w:rsidRDefault="00166AEE" w:rsidP="00D81B5D">
      <w:pPr>
        <w:pStyle w:val="ListParagraph"/>
        <w:spacing w:after="0"/>
        <w:ind w:left="1440"/>
        <w:rPr>
          <w:rFonts w:ascii="Times New Roman" w:hAnsi="Times New Roman" w:cs="Times New Roman"/>
          <w:sz w:val="24"/>
          <w:szCs w:val="24"/>
        </w:rPr>
      </w:pPr>
    </w:p>
    <w:p w14:paraId="08BB61FF" w14:textId="324C5279" w:rsidR="008C018A" w:rsidRDefault="00166AEE" w:rsidP="00D81B5D">
      <w:pPr>
        <w:pStyle w:val="ListParagraph"/>
        <w:numPr>
          <w:ilvl w:val="3"/>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8C018A">
        <w:rPr>
          <w:rFonts w:ascii="Times New Roman" w:hAnsi="Times New Roman" w:cs="Times New Roman"/>
          <w:sz w:val="24"/>
          <w:szCs w:val="24"/>
        </w:rPr>
        <w:t xml:space="preserve">In these trials, </w:t>
      </w:r>
      <w:r>
        <w:rPr>
          <w:rFonts w:ascii="Times New Roman" w:hAnsi="Times New Roman" w:cs="Times New Roman"/>
          <w:sz w:val="24"/>
          <w:szCs w:val="24"/>
        </w:rPr>
        <w:t xml:space="preserve">initially place </w:t>
      </w:r>
      <w:r w:rsidR="008C018A">
        <w:rPr>
          <w:rFonts w:ascii="Times New Roman" w:hAnsi="Times New Roman" w:cs="Times New Roman"/>
          <w:sz w:val="24"/>
          <w:szCs w:val="24"/>
        </w:rPr>
        <w:t>both strings on the table</w:t>
      </w:r>
      <w:r>
        <w:rPr>
          <w:rFonts w:ascii="Times New Roman" w:hAnsi="Times New Roman" w:cs="Times New Roman"/>
          <w:sz w:val="24"/>
          <w:szCs w:val="24"/>
        </w:rPr>
        <w:t>,</w:t>
      </w:r>
      <w:r w:rsidR="008C018A">
        <w:rPr>
          <w:rFonts w:ascii="Times New Roman" w:hAnsi="Times New Roman" w:cs="Times New Roman"/>
          <w:sz w:val="24"/>
          <w:szCs w:val="24"/>
        </w:rPr>
        <w:t xml:space="preserve"> so they are straight and parallel to each other</w:t>
      </w:r>
      <w:r w:rsidR="00C92106">
        <w:rPr>
          <w:rFonts w:ascii="Times New Roman" w:hAnsi="Times New Roman" w:cs="Times New Roman"/>
          <w:sz w:val="24"/>
          <w:szCs w:val="24"/>
        </w:rPr>
        <w:t>.</w:t>
      </w:r>
      <w:r w:rsidR="008C018A">
        <w:rPr>
          <w:rFonts w:ascii="Times New Roman" w:hAnsi="Times New Roman" w:cs="Times New Roman"/>
          <w:sz w:val="24"/>
          <w:szCs w:val="24"/>
        </w:rPr>
        <w:t xml:space="preserve"> </w:t>
      </w:r>
      <w:r w:rsidR="00C92106">
        <w:rPr>
          <w:rFonts w:ascii="Times New Roman" w:hAnsi="Times New Roman" w:cs="Times New Roman"/>
          <w:sz w:val="24"/>
          <w:szCs w:val="24"/>
        </w:rPr>
        <w:t>T</w:t>
      </w:r>
      <w:r w:rsidR="008C018A">
        <w:rPr>
          <w:rFonts w:ascii="Times New Roman" w:hAnsi="Times New Roman" w:cs="Times New Roman"/>
          <w:sz w:val="24"/>
          <w:szCs w:val="24"/>
        </w:rPr>
        <w:t xml:space="preserve">he transformation involves pulling on the middle of one string so it is curved. </w:t>
      </w:r>
    </w:p>
    <w:p w14:paraId="1330EA03" w14:textId="77777777" w:rsidR="00E10266" w:rsidRDefault="00E10266" w:rsidP="00D81B5D">
      <w:pPr>
        <w:pStyle w:val="ListParagraph"/>
        <w:spacing w:after="0"/>
        <w:ind w:left="1440"/>
        <w:rPr>
          <w:rFonts w:ascii="Times New Roman" w:hAnsi="Times New Roman" w:cs="Times New Roman"/>
          <w:sz w:val="24"/>
          <w:szCs w:val="24"/>
        </w:rPr>
      </w:pPr>
    </w:p>
    <w:p w14:paraId="1E867880" w14:textId="7D4370EA" w:rsidR="008C018A" w:rsidRDefault="00C92106" w:rsidP="00E10266">
      <w:pPr>
        <w:pStyle w:val="ListParagraph"/>
        <w:numPr>
          <w:ilvl w:val="2"/>
          <w:numId w:val="1"/>
        </w:numPr>
        <w:spacing w:after="0"/>
        <w:rPr>
          <w:rFonts w:ascii="Times New Roman" w:hAnsi="Times New Roman" w:cs="Times New Roman"/>
          <w:sz w:val="24"/>
          <w:szCs w:val="24"/>
        </w:rPr>
      </w:pPr>
      <w:r>
        <w:rPr>
          <w:rFonts w:ascii="Times New Roman" w:hAnsi="Times New Roman" w:cs="Times New Roman"/>
          <w:sz w:val="24"/>
          <w:szCs w:val="24"/>
        </w:rPr>
        <w:t>Assign the children</w:t>
      </w:r>
      <w:r w:rsidR="008C018A">
        <w:rPr>
          <w:rFonts w:ascii="Times New Roman" w:hAnsi="Times New Roman" w:cs="Times New Roman"/>
          <w:sz w:val="24"/>
          <w:szCs w:val="24"/>
        </w:rPr>
        <w:t xml:space="preserve"> to the same</w:t>
      </w:r>
      <w:r w:rsidR="000B5F51">
        <w:rPr>
          <w:rFonts w:ascii="Times New Roman" w:hAnsi="Times New Roman" w:cs="Times New Roman"/>
          <w:sz w:val="24"/>
          <w:szCs w:val="24"/>
        </w:rPr>
        <w:t xml:space="preserve"> condition for the judgment of length trials</w:t>
      </w:r>
      <w:r>
        <w:rPr>
          <w:rFonts w:ascii="Times New Roman" w:hAnsi="Times New Roman" w:cs="Times New Roman"/>
          <w:sz w:val="24"/>
          <w:szCs w:val="24"/>
        </w:rPr>
        <w:t>,</w:t>
      </w:r>
      <w:r w:rsidR="000B5F51">
        <w:rPr>
          <w:rFonts w:ascii="Times New Roman" w:hAnsi="Times New Roman" w:cs="Times New Roman"/>
          <w:sz w:val="24"/>
          <w:szCs w:val="24"/>
        </w:rPr>
        <w:t xml:space="preserve"> as they were for the judgment</w:t>
      </w:r>
      <w:r w:rsidR="008C018A">
        <w:rPr>
          <w:rFonts w:ascii="Times New Roman" w:hAnsi="Times New Roman" w:cs="Times New Roman"/>
          <w:sz w:val="24"/>
          <w:szCs w:val="24"/>
        </w:rPr>
        <w:t xml:space="preserve"> of number</w:t>
      </w:r>
      <w:r>
        <w:rPr>
          <w:rFonts w:ascii="Times New Roman" w:hAnsi="Times New Roman" w:cs="Times New Roman"/>
          <w:sz w:val="24"/>
          <w:szCs w:val="24"/>
        </w:rPr>
        <w:t xml:space="preserve"> trials</w:t>
      </w:r>
      <w:r w:rsidR="008C018A">
        <w:rPr>
          <w:rFonts w:ascii="Times New Roman" w:hAnsi="Times New Roman" w:cs="Times New Roman"/>
          <w:sz w:val="24"/>
          <w:szCs w:val="24"/>
        </w:rPr>
        <w:t>.</w:t>
      </w:r>
    </w:p>
    <w:p w14:paraId="3951D3A3" w14:textId="77777777" w:rsidR="00E10266" w:rsidRDefault="00E10266" w:rsidP="00D81B5D">
      <w:pPr>
        <w:pStyle w:val="ListParagraph"/>
        <w:spacing w:after="0"/>
        <w:ind w:left="360"/>
        <w:rPr>
          <w:rFonts w:ascii="Times New Roman" w:hAnsi="Times New Roman" w:cs="Times New Roman"/>
          <w:sz w:val="24"/>
          <w:szCs w:val="24"/>
        </w:rPr>
      </w:pPr>
    </w:p>
    <w:p w14:paraId="38DEB238" w14:textId="13823BFA" w:rsidR="00F2745A" w:rsidRPr="00EA2FD9" w:rsidRDefault="00EA2FD9" w:rsidP="00E10266">
      <w:pPr>
        <w:pStyle w:val="ListParagraph"/>
        <w:numPr>
          <w:ilvl w:val="0"/>
          <w:numId w:val="1"/>
        </w:numPr>
        <w:spacing w:after="0"/>
        <w:rPr>
          <w:rFonts w:ascii="Times New Roman" w:hAnsi="Times New Roman" w:cs="Times New Roman"/>
          <w:sz w:val="24"/>
          <w:szCs w:val="24"/>
        </w:rPr>
      </w:pPr>
      <w:r w:rsidRPr="00EA2FD9">
        <w:rPr>
          <w:rFonts w:ascii="Times New Roman" w:hAnsi="Times New Roman" w:cs="Times New Roman"/>
          <w:sz w:val="24"/>
          <w:szCs w:val="24"/>
        </w:rPr>
        <w:t>Data analysis</w:t>
      </w:r>
      <w:r w:rsidR="00C92106">
        <w:rPr>
          <w:rFonts w:ascii="Times New Roman" w:hAnsi="Times New Roman" w:cs="Times New Roman"/>
          <w:sz w:val="24"/>
          <w:szCs w:val="24"/>
        </w:rPr>
        <w:t>.</w:t>
      </w:r>
    </w:p>
    <w:p w14:paraId="41F6EF94" w14:textId="77777777" w:rsidR="00E10266" w:rsidRDefault="00E10266" w:rsidP="00D81B5D">
      <w:pPr>
        <w:pStyle w:val="ListParagraph"/>
        <w:spacing w:after="0"/>
        <w:rPr>
          <w:rFonts w:ascii="Times New Roman" w:hAnsi="Times New Roman" w:cs="Times New Roman"/>
          <w:sz w:val="24"/>
          <w:szCs w:val="24"/>
        </w:rPr>
      </w:pPr>
    </w:p>
    <w:p w14:paraId="3368747C" w14:textId="76222163" w:rsidR="00294A0A" w:rsidRDefault="008D307E" w:rsidP="00E10266">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437BB1">
        <w:rPr>
          <w:rFonts w:ascii="Times New Roman" w:hAnsi="Times New Roman" w:cs="Times New Roman"/>
          <w:sz w:val="24"/>
          <w:szCs w:val="24"/>
        </w:rPr>
        <w:t>Exclude any children who answered the initial judgment questions incorrectly, as this suggests the children could not accurately judge number or length equivalence</w:t>
      </w:r>
      <w:r w:rsidR="002F07F2">
        <w:rPr>
          <w:rFonts w:ascii="Times New Roman" w:hAnsi="Times New Roman" w:cs="Times New Roman"/>
          <w:sz w:val="24"/>
          <w:szCs w:val="24"/>
        </w:rPr>
        <w:t xml:space="preserve"> before the objects were transformed</w:t>
      </w:r>
      <w:r w:rsidR="00437BB1">
        <w:rPr>
          <w:rFonts w:ascii="Times New Roman" w:hAnsi="Times New Roman" w:cs="Times New Roman"/>
          <w:sz w:val="24"/>
          <w:szCs w:val="24"/>
        </w:rPr>
        <w:t>.</w:t>
      </w:r>
      <w:r w:rsidR="00294A0A">
        <w:rPr>
          <w:rFonts w:ascii="Times New Roman" w:hAnsi="Times New Roman" w:cs="Times New Roman"/>
          <w:sz w:val="24"/>
          <w:szCs w:val="24"/>
        </w:rPr>
        <w:t xml:space="preserve"> </w:t>
      </w:r>
    </w:p>
    <w:p w14:paraId="29A2D9B7" w14:textId="77777777" w:rsidR="00E10266" w:rsidRDefault="008D307E" w:rsidP="00D81B5D">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 </w:t>
      </w:r>
    </w:p>
    <w:p w14:paraId="7BABC5B1" w14:textId="34958D99" w:rsidR="00294A0A" w:rsidRDefault="00C92106" w:rsidP="00E10266">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437BB1">
        <w:rPr>
          <w:rFonts w:ascii="Times New Roman" w:hAnsi="Times New Roman" w:cs="Times New Roman"/>
          <w:sz w:val="24"/>
          <w:szCs w:val="24"/>
        </w:rPr>
        <w:t xml:space="preserve">Calculate a score of 0-2 for the number of times children in each condition judged the number or length of the objects stayed the same. </w:t>
      </w:r>
    </w:p>
    <w:p w14:paraId="26D994A8" w14:textId="77777777" w:rsidR="00E10266" w:rsidRDefault="00AB26B8" w:rsidP="00D81B5D">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 </w:t>
      </w:r>
    </w:p>
    <w:p w14:paraId="69702D9E" w14:textId="6CF7AC46" w:rsidR="00AB26B8" w:rsidRDefault="00C92106" w:rsidP="00E10266">
      <w:pPr>
        <w:pStyle w:val="ListParagraph"/>
        <w:numPr>
          <w:ilvl w:val="1"/>
          <w:numId w:val="1"/>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437BB1">
        <w:rPr>
          <w:rFonts w:ascii="Times New Roman" w:hAnsi="Times New Roman" w:cs="Times New Roman"/>
          <w:sz w:val="24"/>
          <w:szCs w:val="24"/>
        </w:rPr>
        <w:t>Compare children’s scores across condition</w:t>
      </w:r>
      <w:r w:rsidR="00A307B3">
        <w:rPr>
          <w:rFonts w:ascii="Times New Roman" w:hAnsi="Times New Roman" w:cs="Times New Roman"/>
          <w:sz w:val="24"/>
          <w:szCs w:val="24"/>
        </w:rPr>
        <w:t>s</w:t>
      </w:r>
      <w:r w:rsidR="00AB26B8">
        <w:rPr>
          <w:rFonts w:ascii="Times New Roman" w:hAnsi="Times New Roman" w:cs="Times New Roman"/>
          <w:sz w:val="24"/>
          <w:szCs w:val="24"/>
        </w:rPr>
        <w:t xml:space="preserve"> using an independent-samples t-test.</w:t>
      </w:r>
    </w:p>
    <w:p w14:paraId="20F6CF95" w14:textId="77777777" w:rsidR="00E10266" w:rsidRDefault="00E10266" w:rsidP="00E10266">
      <w:pPr>
        <w:spacing w:after="0"/>
        <w:rPr>
          <w:rFonts w:ascii="Times New Roman" w:hAnsi="Times New Roman" w:cs="Times New Roman"/>
          <w:b/>
          <w:sz w:val="24"/>
          <w:szCs w:val="24"/>
        </w:rPr>
      </w:pPr>
    </w:p>
    <w:p w14:paraId="683B67C7" w14:textId="6865EBBD" w:rsidR="00AC2DE5" w:rsidRPr="00D81B5D" w:rsidRDefault="000476A1" w:rsidP="00E10266">
      <w:pPr>
        <w:spacing w:after="0"/>
        <w:rPr>
          <w:rFonts w:ascii="Times New Roman" w:hAnsi="Times New Roman" w:cs="Times New Roman"/>
          <w:b/>
          <w:sz w:val="28"/>
          <w:szCs w:val="24"/>
        </w:rPr>
      </w:pPr>
      <w:r w:rsidRPr="00D81B5D">
        <w:rPr>
          <w:rFonts w:ascii="Times New Roman" w:hAnsi="Times New Roman" w:cs="Times New Roman"/>
          <w:b/>
          <w:sz w:val="28"/>
          <w:szCs w:val="24"/>
        </w:rPr>
        <w:t xml:space="preserve">Representative </w:t>
      </w:r>
      <w:r w:rsidR="00E10266" w:rsidRPr="00D81B5D">
        <w:rPr>
          <w:rFonts w:ascii="Times New Roman" w:hAnsi="Times New Roman" w:cs="Times New Roman"/>
          <w:b/>
          <w:sz w:val="28"/>
          <w:szCs w:val="24"/>
        </w:rPr>
        <w:t>R</w:t>
      </w:r>
      <w:r w:rsidRPr="00D81B5D">
        <w:rPr>
          <w:rFonts w:ascii="Times New Roman" w:hAnsi="Times New Roman" w:cs="Times New Roman"/>
          <w:b/>
          <w:sz w:val="28"/>
          <w:szCs w:val="24"/>
        </w:rPr>
        <w:t>esults</w:t>
      </w:r>
      <w:r w:rsidR="00E10266" w:rsidRPr="00D81B5D">
        <w:rPr>
          <w:rFonts w:ascii="Times New Roman" w:hAnsi="Times New Roman" w:cs="Times New Roman"/>
          <w:b/>
          <w:sz w:val="28"/>
          <w:szCs w:val="24"/>
        </w:rPr>
        <w:t>:</w:t>
      </w:r>
    </w:p>
    <w:p w14:paraId="4C9160B6" w14:textId="134186E4" w:rsidR="00B54BA0" w:rsidRDefault="001A2C22" w:rsidP="00E10266">
      <w:pPr>
        <w:spacing w:after="0"/>
        <w:rPr>
          <w:ins w:id="9" w:author="Jessica Stanis" w:date="2015-04-08T18:05:00Z"/>
          <w:rFonts w:ascii="Times New Roman" w:hAnsi="Times New Roman" w:cs="Times New Roman"/>
          <w:sz w:val="24"/>
          <w:szCs w:val="24"/>
        </w:rPr>
      </w:pPr>
      <w:r w:rsidRPr="002D1ED9">
        <w:rPr>
          <w:rFonts w:ascii="Times New Roman" w:hAnsi="Times New Roman" w:cs="Times New Roman"/>
          <w:sz w:val="24"/>
          <w:szCs w:val="24"/>
        </w:rPr>
        <w:t xml:space="preserve">Researchers </w:t>
      </w:r>
      <w:r w:rsidR="00B113AF" w:rsidRPr="002D1ED9">
        <w:rPr>
          <w:rFonts w:ascii="Times New Roman" w:hAnsi="Times New Roman" w:cs="Times New Roman"/>
          <w:sz w:val="24"/>
          <w:szCs w:val="24"/>
        </w:rPr>
        <w:t>tested</w:t>
      </w:r>
      <w:r w:rsidR="00A307B3">
        <w:rPr>
          <w:rFonts w:ascii="Times New Roman" w:hAnsi="Times New Roman" w:cs="Times New Roman"/>
          <w:sz w:val="24"/>
          <w:szCs w:val="24"/>
        </w:rPr>
        <w:t xml:space="preserve"> 20 4- through 6-year-old</w:t>
      </w:r>
      <w:r w:rsidR="00A76A3E" w:rsidRPr="002D1ED9">
        <w:rPr>
          <w:rFonts w:ascii="Times New Roman" w:hAnsi="Times New Roman" w:cs="Times New Roman"/>
          <w:sz w:val="24"/>
          <w:szCs w:val="24"/>
        </w:rPr>
        <w:t xml:space="preserve"> children</w:t>
      </w:r>
      <w:r w:rsidR="00746EB2" w:rsidRPr="002D1ED9">
        <w:rPr>
          <w:rFonts w:ascii="Times New Roman" w:hAnsi="Times New Roman" w:cs="Times New Roman"/>
          <w:sz w:val="24"/>
          <w:szCs w:val="24"/>
        </w:rPr>
        <w:t xml:space="preserve"> </w:t>
      </w:r>
      <w:r w:rsidR="004E1E97" w:rsidRPr="002D1ED9">
        <w:rPr>
          <w:rFonts w:ascii="Times New Roman" w:hAnsi="Times New Roman" w:cs="Times New Roman"/>
          <w:sz w:val="24"/>
          <w:szCs w:val="24"/>
        </w:rPr>
        <w:t xml:space="preserve">and </w:t>
      </w:r>
      <w:r w:rsidR="00A76A3E" w:rsidRPr="002D1ED9">
        <w:rPr>
          <w:rFonts w:ascii="Times New Roman" w:hAnsi="Times New Roman" w:cs="Times New Roman"/>
          <w:sz w:val="24"/>
          <w:szCs w:val="24"/>
        </w:rPr>
        <w:t>found that</w:t>
      </w:r>
      <w:r w:rsidR="00A307B3">
        <w:rPr>
          <w:rFonts w:ascii="Times New Roman" w:hAnsi="Times New Roman" w:cs="Times New Roman"/>
          <w:sz w:val="24"/>
          <w:szCs w:val="24"/>
        </w:rPr>
        <w:t xml:space="preserve"> </w:t>
      </w:r>
      <w:r w:rsidR="00890E11">
        <w:rPr>
          <w:rFonts w:ascii="Times New Roman" w:hAnsi="Times New Roman" w:cs="Times New Roman"/>
          <w:sz w:val="24"/>
          <w:szCs w:val="24"/>
        </w:rPr>
        <w:t xml:space="preserve">children in the accidental condition were much more likely to judge </w:t>
      </w:r>
      <w:r w:rsidR="00A307B3">
        <w:rPr>
          <w:rFonts w:ascii="Times New Roman" w:hAnsi="Times New Roman" w:cs="Times New Roman"/>
          <w:sz w:val="24"/>
          <w:szCs w:val="24"/>
        </w:rPr>
        <w:t>the number or length of the objects had stayed the same after the transformation</w:t>
      </w:r>
      <w:r w:rsidR="002165D6">
        <w:rPr>
          <w:rFonts w:ascii="Times New Roman" w:hAnsi="Times New Roman" w:cs="Times New Roman"/>
          <w:sz w:val="24"/>
          <w:szCs w:val="24"/>
        </w:rPr>
        <w:t xml:space="preserve"> (</w:t>
      </w:r>
      <w:r w:rsidR="002165D6" w:rsidRPr="00D81B5D">
        <w:rPr>
          <w:rFonts w:ascii="Times New Roman" w:hAnsi="Times New Roman" w:cs="Times New Roman"/>
          <w:b/>
          <w:sz w:val="24"/>
          <w:szCs w:val="24"/>
        </w:rPr>
        <w:t>Figure 2</w:t>
      </w:r>
      <w:r w:rsidR="002165D6">
        <w:rPr>
          <w:rFonts w:ascii="Times New Roman" w:hAnsi="Times New Roman" w:cs="Times New Roman"/>
          <w:sz w:val="24"/>
          <w:szCs w:val="24"/>
        </w:rPr>
        <w:t>)</w:t>
      </w:r>
      <w:r w:rsidR="00A307B3">
        <w:rPr>
          <w:rFonts w:ascii="Times New Roman" w:hAnsi="Times New Roman" w:cs="Times New Roman"/>
          <w:sz w:val="24"/>
          <w:szCs w:val="24"/>
        </w:rPr>
        <w:t xml:space="preserve">. </w:t>
      </w:r>
      <w:r w:rsidR="008D4DF3">
        <w:rPr>
          <w:rFonts w:ascii="Times New Roman" w:hAnsi="Times New Roman" w:cs="Times New Roman"/>
          <w:sz w:val="24"/>
          <w:szCs w:val="24"/>
        </w:rPr>
        <w:t>Children in the intentional condition performed</w:t>
      </w:r>
      <w:r w:rsidR="00A307B3">
        <w:rPr>
          <w:rFonts w:ascii="Times New Roman" w:hAnsi="Times New Roman" w:cs="Times New Roman"/>
          <w:sz w:val="24"/>
          <w:szCs w:val="24"/>
        </w:rPr>
        <w:t xml:space="preserve"> very poorly (12% correct responses) </w:t>
      </w:r>
      <w:r w:rsidR="008D4DF3">
        <w:rPr>
          <w:rFonts w:ascii="Times New Roman" w:hAnsi="Times New Roman" w:cs="Times New Roman"/>
          <w:sz w:val="24"/>
          <w:szCs w:val="24"/>
        </w:rPr>
        <w:t>compared to children in the accidental condition</w:t>
      </w:r>
      <w:r w:rsidR="00B54BA0">
        <w:rPr>
          <w:rFonts w:ascii="Times New Roman" w:hAnsi="Times New Roman" w:cs="Times New Roman"/>
          <w:sz w:val="24"/>
          <w:szCs w:val="24"/>
        </w:rPr>
        <w:t xml:space="preserve"> (</w:t>
      </w:r>
      <w:r w:rsidR="008D4DF3">
        <w:rPr>
          <w:rFonts w:ascii="Times New Roman" w:hAnsi="Times New Roman" w:cs="Times New Roman"/>
          <w:sz w:val="24"/>
          <w:szCs w:val="24"/>
        </w:rPr>
        <w:t>62% correct).</w:t>
      </w:r>
      <w:r w:rsidR="005B0547">
        <w:rPr>
          <w:rFonts w:ascii="Times New Roman" w:hAnsi="Times New Roman" w:cs="Times New Roman"/>
          <w:sz w:val="24"/>
          <w:szCs w:val="24"/>
        </w:rPr>
        <w:t xml:space="preserve"> The intentional condition in this study corresponds to Piaget’s original method for the conservation task. Thus, t</w:t>
      </w:r>
      <w:r w:rsidR="00DE0E85">
        <w:rPr>
          <w:rFonts w:ascii="Times New Roman" w:hAnsi="Times New Roman" w:cs="Times New Roman"/>
          <w:sz w:val="24"/>
          <w:szCs w:val="24"/>
        </w:rPr>
        <w:t xml:space="preserve">his pattern of results suggests that children are more likely to pass Piaget’s conservation task when the task is framed in terms of an accidental transformation, rather than an intentional one. </w:t>
      </w:r>
      <w:r w:rsidR="008D4DF3">
        <w:rPr>
          <w:rFonts w:ascii="Times New Roman" w:hAnsi="Times New Roman" w:cs="Times New Roman"/>
          <w:sz w:val="24"/>
          <w:szCs w:val="24"/>
        </w:rPr>
        <w:t xml:space="preserve">However, </w:t>
      </w:r>
      <w:r w:rsidR="00DE0E85">
        <w:rPr>
          <w:rFonts w:ascii="Times New Roman" w:hAnsi="Times New Roman" w:cs="Times New Roman"/>
          <w:sz w:val="24"/>
          <w:szCs w:val="24"/>
        </w:rPr>
        <w:t xml:space="preserve">it is notable that even in the accidental condition, children in this age range still had some difficulty discerning the correct answer. </w:t>
      </w:r>
    </w:p>
    <w:p w14:paraId="741E5A46" w14:textId="77777777" w:rsidR="00F83F75" w:rsidRDefault="00F83F75" w:rsidP="00E10266">
      <w:pPr>
        <w:spacing w:after="0"/>
        <w:rPr>
          <w:ins w:id="10" w:author="Jessica Stanis" w:date="2015-04-08T18:05:00Z"/>
          <w:rFonts w:ascii="Times New Roman" w:hAnsi="Times New Roman" w:cs="Times New Roman"/>
          <w:sz w:val="24"/>
          <w:szCs w:val="24"/>
        </w:rPr>
      </w:pPr>
    </w:p>
    <w:p w14:paraId="4B7A3806" w14:textId="2AC41D1E" w:rsidR="00F83F75" w:rsidRPr="00B54BA0" w:rsidRDefault="00F83F75" w:rsidP="00E10266">
      <w:pPr>
        <w:spacing w:after="0"/>
        <w:rPr>
          <w:rFonts w:ascii="Times New Roman" w:hAnsi="Times New Roman" w:cs="Times New Roman"/>
          <w:sz w:val="24"/>
          <w:szCs w:val="24"/>
        </w:rPr>
      </w:pPr>
      <w:commentRangeStart w:id="11"/>
      <w:r>
        <w:rPr>
          <w:rFonts w:ascii="Times New Roman" w:hAnsi="Times New Roman" w:cs="Times New Roman"/>
          <w:sz w:val="24"/>
          <w:szCs w:val="24"/>
        </w:rPr>
        <w:t>Why do children find it easier to judge that the two sets of objects remain the same when they have been rearranged by a naughty bear than when the experimenter rearranged them? One explanation is that children interpret the question differently in each condition. In the intentional condition, when the experimenter deliberately moved the object and then repeated the initial question, children may have assumed the experimenter was now referring to the dimension that was manipulated (</w:t>
      </w:r>
      <w:r w:rsidRPr="00F64EA7">
        <w:rPr>
          <w:rFonts w:ascii="Times New Roman" w:hAnsi="Times New Roman" w:cs="Times New Roman"/>
          <w:i/>
          <w:sz w:val="24"/>
          <w:szCs w:val="24"/>
        </w:rPr>
        <w:t>e.g.</w:t>
      </w:r>
      <w:r>
        <w:rPr>
          <w:rFonts w:ascii="Times New Roman" w:hAnsi="Times New Roman" w:cs="Times New Roman"/>
          <w:sz w:val="24"/>
          <w:szCs w:val="24"/>
        </w:rPr>
        <w:t>, area covered by the tokens) rather than the key property, and this led them to answer incorrectly. However, in the accidental condition, children had no reason to think the experimenter intended to change anything, and therefore, they focused on the key property and answered correctly.</w:t>
      </w:r>
      <w:commentRangeEnd w:id="11"/>
      <w:r w:rsidR="00292DEE">
        <w:rPr>
          <w:rStyle w:val="CommentReference"/>
        </w:rPr>
        <w:commentReference w:id="11"/>
      </w:r>
    </w:p>
    <w:p w14:paraId="7CF16A94" w14:textId="77777777" w:rsidR="00E10266" w:rsidRDefault="00E10266" w:rsidP="00E10266">
      <w:pPr>
        <w:autoSpaceDE w:val="0"/>
        <w:autoSpaceDN w:val="0"/>
        <w:adjustRightInd w:val="0"/>
        <w:spacing w:after="0" w:line="240" w:lineRule="auto"/>
        <w:rPr>
          <w:rFonts w:ascii="Times New Roman" w:hAnsi="Times New Roman" w:cs="Times New Roman"/>
          <w:b/>
          <w:sz w:val="24"/>
          <w:szCs w:val="24"/>
        </w:rPr>
      </w:pPr>
    </w:p>
    <w:p w14:paraId="79AC55C0" w14:textId="2EAD3AE7" w:rsidR="00292DEE" w:rsidRDefault="005560E0" w:rsidP="00E10266">
      <w:pPr>
        <w:autoSpaceDE w:val="0"/>
        <w:autoSpaceDN w:val="0"/>
        <w:adjustRightInd w:val="0"/>
        <w:spacing w:after="0" w:line="240" w:lineRule="auto"/>
        <w:rPr>
          <w:ins w:id="12" w:author="Jessica Stanis" w:date="2015-04-08T18:06:00Z"/>
          <w:rFonts w:ascii="Times New Roman" w:hAnsi="Times New Roman" w:cs="Times New Roman"/>
          <w:sz w:val="24"/>
          <w:szCs w:val="24"/>
        </w:rPr>
      </w:pPr>
      <w:r w:rsidRPr="00D81B5D">
        <w:rPr>
          <w:rFonts w:ascii="Times New Roman" w:hAnsi="Times New Roman" w:cs="Times New Roman"/>
          <w:b/>
          <w:sz w:val="28"/>
          <w:szCs w:val="24"/>
        </w:rPr>
        <w:t>Applications</w:t>
      </w:r>
      <w:r w:rsidR="00E10266" w:rsidRPr="00D81B5D">
        <w:rPr>
          <w:rFonts w:ascii="Times New Roman" w:hAnsi="Times New Roman" w:cs="Times New Roman"/>
          <w:b/>
          <w:sz w:val="28"/>
          <w:szCs w:val="24"/>
        </w:rPr>
        <w:t>:</w:t>
      </w:r>
    </w:p>
    <w:p w14:paraId="785B651E" w14:textId="663E87BC" w:rsidR="00BF3F0D" w:rsidDel="00777B09" w:rsidRDefault="00BF3F0D" w:rsidP="00E10266">
      <w:pPr>
        <w:autoSpaceDE w:val="0"/>
        <w:autoSpaceDN w:val="0"/>
        <w:adjustRightInd w:val="0"/>
        <w:spacing w:after="0" w:line="240" w:lineRule="auto"/>
        <w:rPr>
          <w:del w:id="13" w:author="Jacob Roundy" w:date="2015-04-21T09:56:00Z"/>
          <w:rFonts w:ascii="Times New Roman" w:hAnsi="Times New Roman" w:cs="Times New Roman"/>
          <w:sz w:val="24"/>
          <w:szCs w:val="24"/>
        </w:rPr>
      </w:pPr>
    </w:p>
    <w:p w14:paraId="16146664" w14:textId="21A3281F" w:rsidR="008E4576" w:rsidRDefault="00BF3F0D" w:rsidP="00E10266">
      <w:pPr>
        <w:spacing w:after="0"/>
        <w:rPr>
          <w:rFonts w:ascii="Times New Roman" w:hAnsi="Times New Roman" w:cs="Times New Roman"/>
          <w:sz w:val="24"/>
          <w:szCs w:val="24"/>
        </w:rPr>
      </w:pPr>
      <w:r>
        <w:rPr>
          <w:rFonts w:ascii="Times New Roman" w:hAnsi="Times New Roman" w:cs="Times New Roman"/>
          <w:sz w:val="24"/>
          <w:szCs w:val="24"/>
        </w:rPr>
        <w:t xml:space="preserve">This demonstration illustrates how task demands can affect the outcomes of psychological research, </w:t>
      </w:r>
      <w:r w:rsidR="0082285E">
        <w:rPr>
          <w:rFonts w:ascii="Times New Roman" w:hAnsi="Times New Roman" w:cs="Times New Roman"/>
          <w:sz w:val="24"/>
          <w:szCs w:val="24"/>
        </w:rPr>
        <w:t xml:space="preserve">particularly in young children. </w:t>
      </w:r>
      <w:r w:rsidR="00F104B8">
        <w:rPr>
          <w:rFonts w:ascii="Times New Roman" w:hAnsi="Times New Roman" w:cs="Times New Roman"/>
          <w:sz w:val="24"/>
          <w:szCs w:val="24"/>
        </w:rPr>
        <w:t xml:space="preserve">The assumptions children make when an adult is talking to them and asking difficult questions may not always be obvious, but they can have a major influence on how children respond. This finding is important not only for researchers, but also for educators, parents, and other </w:t>
      </w:r>
      <w:r w:rsidR="000B1588">
        <w:rPr>
          <w:rFonts w:ascii="Times New Roman" w:hAnsi="Times New Roman" w:cs="Times New Roman"/>
          <w:sz w:val="24"/>
          <w:szCs w:val="24"/>
        </w:rPr>
        <w:t xml:space="preserve">people </w:t>
      </w:r>
      <w:r w:rsidR="00F104B8">
        <w:rPr>
          <w:rFonts w:ascii="Times New Roman" w:hAnsi="Times New Roman" w:cs="Times New Roman"/>
          <w:sz w:val="24"/>
          <w:szCs w:val="24"/>
        </w:rPr>
        <w:t>who may be in situation</w:t>
      </w:r>
      <w:r w:rsidR="00361757">
        <w:rPr>
          <w:rFonts w:ascii="Times New Roman" w:hAnsi="Times New Roman" w:cs="Times New Roman"/>
          <w:sz w:val="24"/>
          <w:szCs w:val="24"/>
        </w:rPr>
        <w:t>s</w:t>
      </w:r>
      <w:r w:rsidR="009810E0">
        <w:rPr>
          <w:rFonts w:ascii="Times New Roman" w:hAnsi="Times New Roman" w:cs="Times New Roman"/>
          <w:sz w:val="24"/>
          <w:szCs w:val="24"/>
        </w:rPr>
        <w:t xml:space="preserve"> where they are measuring</w:t>
      </w:r>
      <w:r w:rsidR="00F104B8">
        <w:rPr>
          <w:rFonts w:ascii="Times New Roman" w:hAnsi="Times New Roman" w:cs="Times New Roman"/>
          <w:sz w:val="24"/>
          <w:szCs w:val="24"/>
        </w:rPr>
        <w:t xml:space="preserve"> a child</w:t>
      </w:r>
      <w:r w:rsidR="009810E0">
        <w:rPr>
          <w:rFonts w:ascii="Times New Roman" w:hAnsi="Times New Roman" w:cs="Times New Roman"/>
          <w:sz w:val="24"/>
          <w:szCs w:val="24"/>
        </w:rPr>
        <w:t>’s</w:t>
      </w:r>
      <w:r w:rsidR="00F104B8">
        <w:rPr>
          <w:rFonts w:ascii="Times New Roman" w:hAnsi="Times New Roman" w:cs="Times New Roman"/>
          <w:sz w:val="24"/>
          <w:szCs w:val="24"/>
        </w:rPr>
        <w:t xml:space="preserve"> skills or questioning a child about an event.  </w:t>
      </w:r>
    </w:p>
    <w:p w14:paraId="18000B17" w14:textId="77777777" w:rsidR="00E10266" w:rsidRDefault="00E10266" w:rsidP="00E10266">
      <w:pPr>
        <w:spacing w:after="0"/>
        <w:rPr>
          <w:rFonts w:ascii="Times New Roman" w:hAnsi="Times New Roman" w:cs="Times New Roman"/>
          <w:sz w:val="24"/>
          <w:szCs w:val="24"/>
        </w:rPr>
      </w:pPr>
    </w:p>
    <w:p w14:paraId="0146E75F" w14:textId="1C9548EE" w:rsidR="000B5F51" w:rsidRDefault="008E4576" w:rsidP="00E10266">
      <w:pPr>
        <w:spacing w:after="0"/>
        <w:rPr>
          <w:rFonts w:ascii="Times New Roman" w:hAnsi="Times New Roman" w:cs="Times New Roman"/>
          <w:sz w:val="24"/>
          <w:szCs w:val="24"/>
        </w:rPr>
      </w:pPr>
      <w:r>
        <w:rPr>
          <w:rFonts w:ascii="Times New Roman" w:hAnsi="Times New Roman" w:cs="Times New Roman"/>
          <w:sz w:val="24"/>
          <w:szCs w:val="24"/>
        </w:rPr>
        <w:t xml:space="preserve">The manipulation </w:t>
      </w:r>
      <w:r w:rsidR="009810E0">
        <w:rPr>
          <w:rFonts w:ascii="Times New Roman" w:hAnsi="Times New Roman" w:cs="Times New Roman"/>
          <w:sz w:val="24"/>
          <w:szCs w:val="24"/>
        </w:rPr>
        <w:t>demonstrated</w:t>
      </w:r>
      <w:r>
        <w:rPr>
          <w:rFonts w:ascii="Times New Roman" w:hAnsi="Times New Roman" w:cs="Times New Roman"/>
          <w:sz w:val="24"/>
          <w:szCs w:val="24"/>
        </w:rPr>
        <w:t xml:space="preserve"> is only one example of many manipulations that </w:t>
      </w:r>
      <w:r w:rsidR="00F104B8">
        <w:rPr>
          <w:rFonts w:ascii="Times New Roman" w:hAnsi="Times New Roman" w:cs="Times New Roman"/>
          <w:sz w:val="24"/>
          <w:szCs w:val="24"/>
        </w:rPr>
        <w:t>have been shown to alter</w:t>
      </w:r>
      <w:r>
        <w:rPr>
          <w:rFonts w:ascii="Times New Roman" w:hAnsi="Times New Roman" w:cs="Times New Roman"/>
          <w:sz w:val="24"/>
          <w:szCs w:val="24"/>
        </w:rPr>
        <w:t xml:space="preserve"> children’s performance on the conservation task. Despite the shortcomings of his original </w:t>
      </w:r>
      <w:r w:rsidR="009810E0">
        <w:rPr>
          <w:rFonts w:ascii="Times New Roman" w:hAnsi="Times New Roman" w:cs="Times New Roman"/>
          <w:sz w:val="24"/>
          <w:szCs w:val="24"/>
        </w:rPr>
        <w:t>methods</w:t>
      </w:r>
      <w:r>
        <w:rPr>
          <w:rFonts w:ascii="Times New Roman" w:hAnsi="Times New Roman" w:cs="Times New Roman"/>
          <w:sz w:val="24"/>
          <w:szCs w:val="24"/>
        </w:rPr>
        <w:t xml:space="preserve">, Piaget’s </w:t>
      </w:r>
      <w:r w:rsidR="009810E0">
        <w:rPr>
          <w:rFonts w:ascii="Times New Roman" w:hAnsi="Times New Roman" w:cs="Times New Roman"/>
          <w:sz w:val="24"/>
          <w:szCs w:val="24"/>
        </w:rPr>
        <w:t>proposal</w:t>
      </w:r>
      <w:r>
        <w:rPr>
          <w:rFonts w:ascii="Times New Roman" w:hAnsi="Times New Roman" w:cs="Times New Roman"/>
          <w:sz w:val="24"/>
          <w:szCs w:val="24"/>
        </w:rPr>
        <w:t xml:space="preserve"> that children’s logic and reasoning skills change over development still has ample research support, and his ideas </w:t>
      </w:r>
      <w:r w:rsidR="001B5B90">
        <w:rPr>
          <w:rFonts w:ascii="Times New Roman" w:hAnsi="Times New Roman" w:cs="Times New Roman"/>
          <w:sz w:val="24"/>
          <w:szCs w:val="24"/>
        </w:rPr>
        <w:t>remain</w:t>
      </w:r>
      <w:r w:rsidR="00A7149A" w:rsidRPr="00A7149A">
        <w:rPr>
          <w:rFonts w:ascii="Times New Roman" w:hAnsi="Times New Roman" w:cs="Times New Roman"/>
          <w:sz w:val="24"/>
          <w:szCs w:val="24"/>
        </w:rPr>
        <w:t xml:space="preserve"> widely studied. </w:t>
      </w:r>
      <w:r>
        <w:rPr>
          <w:rFonts w:ascii="Times New Roman" w:hAnsi="Times New Roman" w:cs="Times New Roman"/>
          <w:sz w:val="24"/>
          <w:szCs w:val="24"/>
        </w:rPr>
        <w:t xml:space="preserve">If anything, this demonstration shows the value of collecting converging evidence </w:t>
      </w:r>
      <w:r w:rsidR="00F104B8">
        <w:rPr>
          <w:rFonts w:ascii="Times New Roman" w:hAnsi="Times New Roman" w:cs="Times New Roman"/>
          <w:sz w:val="24"/>
          <w:szCs w:val="24"/>
        </w:rPr>
        <w:t xml:space="preserve">across different labs and different populations of children. </w:t>
      </w:r>
    </w:p>
    <w:p w14:paraId="54B63889" w14:textId="77777777" w:rsidR="00E10266" w:rsidRDefault="00E10266" w:rsidP="00E10266">
      <w:pPr>
        <w:spacing w:after="0"/>
        <w:rPr>
          <w:rFonts w:ascii="Times New Roman" w:hAnsi="Times New Roman" w:cs="Times New Roman"/>
          <w:b/>
          <w:sz w:val="24"/>
          <w:szCs w:val="24"/>
        </w:rPr>
      </w:pPr>
    </w:p>
    <w:p w14:paraId="33734348" w14:textId="6DA3CF09" w:rsidR="002D1ED9" w:rsidRPr="00D81B5D" w:rsidRDefault="005560E0" w:rsidP="00E10266">
      <w:pPr>
        <w:spacing w:after="0"/>
        <w:rPr>
          <w:rFonts w:ascii="Times New Roman" w:hAnsi="Times New Roman" w:cs="Times New Roman"/>
          <w:b/>
          <w:sz w:val="28"/>
          <w:szCs w:val="24"/>
        </w:rPr>
      </w:pPr>
      <w:r w:rsidRPr="00D81B5D">
        <w:rPr>
          <w:rFonts w:ascii="Times New Roman" w:hAnsi="Times New Roman" w:cs="Times New Roman"/>
          <w:b/>
          <w:sz w:val="28"/>
          <w:szCs w:val="24"/>
        </w:rPr>
        <w:t>References</w:t>
      </w:r>
      <w:r w:rsidR="00E10266" w:rsidRPr="00D81B5D">
        <w:rPr>
          <w:rFonts w:ascii="Times New Roman" w:hAnsi="Times New Roman" w:cs="Times New Roman"/>
          <w:b/>
          <w:sz w:val="28"/>
          <w:szCs w:val="24"/>
        </w:rPr>
        <w:t>:</w:t>
      </w:r>
    </w:p>
    <w:p w14:paraId="4399422B" w14:textId="77777777" w:rsidR="00B9329A" w:rsidRPr="00B9329A" w:rsidRDefault="00B9329A" w:rsidP="00E10266">
      <w:pPr>
        <w:autoSpaceDE w:val="0"/>
        <w:autoSpaceDN w:val="0"/>
        <w:adjustRightInd w:val="0"/>
        <w:spacing w:after="0" w:line="240" w:lineRule="auto"/>
        <w:rPr>
          <w:rFonts w:ascii="Times New Roman" w:hAnsi="Times New Roman" w:cs="Times New Roman"/>
          <w:sz w:val="24"/>
          <w:szCs w:val="24"/>
        </w:rPr>
      </w:pPr>
      <w:proofErr w:type="spellStart"/>
      <w:r w:rsidRPr="00B9329A">
        <w:rPr>
          <w:rFonts w:ascii="Times New Roman" w:hAnsi="Times New Roman" w:cs="Times New Roman"/>
          <w:sz w:val="24"/>
          <w:szCs w:val="24"/>
        </w:rPr>
        <w:t>McGarrigle</w:t>
      </w:r>
      <w:proofErr w:type="spellEnd"/>
      <w:r w:rsidRPr="00B9329A">
        <w:rPr>
          <w:rFonts w:ascii="Times New Roman" w:hAnsi="Times New Roman" w:cs="Times New Roman"/>
          <w:sz w:val="24"/>
          <w:szCs w:val="24"/>
        </w:rPr>
        <w:t xml:space="preserve">, J., &amp; Donaldson, M. (1975). Conservation accidents. </w:t>
      </w:r>
      <w:r w:rsidRPr="00B9329A">
        <w:rPr>
          <w:rFonts w:ascii="Times New Roman" w:hAnsi="Times New Roman" w:cs="Times New Roman"/>
          <w:i/>
          <w:iCs/>
          <w:sz w:val="24"/>
          <w:szCs w:val="24"/>
        </w:rPr>
        <w:t>Cognition</w:t>
      </w:r>
      <w:r w:rsidRPr="00B9329A">
        <w:rPr>
          <w:rFonts w:ascii="Times New Roman" w:hAnsi="Times New Roman" w:cs="Times New Roman"/>
          <w:sz w:val="24"/>
          <w:szCs w:val="24"/>
        </w:rPr>
        <w:t xml:space="preserve">, </w:t>
      </w:r>
      <w:r w:rsidRPr="00B9329A">
        <w:rPr>
          <w:rFonts w:ascii="Times New Roman" w:hAnsi="Times New Roman" w:cs="Times New Roman"/>
          <w:i/>
          <w:iCs/>
          <w:sz w:val="24"/>
          <w:szCs w:val="24"/>
        </w:rPr>
        <w:t>3</w:t>
      </w:r>
      <w:r w:rsidRPr="00B9329A">
        <w:rPr>
          <w:rFonts w:ascii="Times New Roman" w:hAnsi="Times New Roman" w:cs="Times New Roman"/>
          <w:sz w:val="24"/>
          <w:szCs w:val="24"/>
        </w:rPr>
        <w:t>(4), 341-350.</w:t>
      </w:r>
    </w:p>
    <w:p w14:paraId="42749284" w14:textId="77777777" w:rsidR="00B9329A" w:rsidRDefault="00B9329A" w:rsidP="00E10266">
      <w:pPr>
        <w:autoSpaceDE w:val="0"/>
        <w:autoSpaceDN w:val="0"/>
        <w:adjustRightInd w:val="0"/>
        <w:spacing w:after="0" w:line="240" w:lineRule="auto"/>
      </w:pPr>
    </w:p>
    <w:p w14:paraId="6B343E1D" w14:textId="59E0263E" w:rsidR="00ED587B" w:rsidRPr="00DD3D19" w:rsidRDefault="00ED587B" w:rsidP="00E10266">
      <w:pPr>
        <w:autoSpaceDE w:val="0"/>
        <w:autoSpaceDN w:val="0"/>
        <w:adjustRightInd w:val="0"/>
        <w:spacing w:after="0" w:line="240" w:lineRule="auto"/>
        <w:rPr>
          <w:rFonts w:ascii="Times New Roman" w:hAnsi="Times New Roman" w:cs="Times New Roman"/>
          <w:sz w:val="24"/>
          <w:szCs w:val="24"/>
        </w:rPr>
      </w:pPr>
      <w:r w:rsidRPr="00DD3D19">
        <w:rPr>
          <w:rFonts w:ascii="Times New Roman" w:hAnsi="Times New Roman" w:cs="Times New Roman"/>
          <w:sz w:val="24"/>
          <w:szCs w:val="24"/>
        </w:rPr>
        <w:t>Piaget, J. (1952)</w:t>
      </w:r>
      <w:r w:rsidR="00DD3D19">
        <w:rPr>
          <w:rFonts w:ascii="Times New Roman" w:hAnsi="Times New Roman" w:cs="Times New Roman"/>
          <w:sz w:val="24"/>
          <w:szCs w:val="24"/>
        </w:rPr>
        <w:t>.</w:t>
      </w:r>
      <w:r w:rsidRPr="00DD3D19">
        <w:rPr>
          <w:rFonts w:ascii="Times New Roman" w:hAnsi="Times New Roman" w:cs="Times New Roman"/>
          <w:sz w:val="24"/>
          <w:szCs w:val="24"/>
        </w:rPr>
        <w:t xml:space="preserve"> </w:t>
      </w:r>
      <w:r w:rsidRPr="00DD3D19">
        <w:rPr>
          <w:rFonts w:ascii="Times New Roman" w:hAnsi="Times New Roman" w:cs="Times New Roman"/>
          <w:i/>
          <w:sz w:val="24"/>
          <w:szCs w:val="24"/>
        </w:rPr>
        <w:t xml:space="preserve">The </w:t>
      </w:r>
      <w:r w:rsidR="003F09CE">
        <w:rPr>
          <w:rFonts w:ascii="Times New Roman" w:hAnsi="Times New Roman" w:cs="Times New Roman"/>
          <w:bCs/>
          <w:i/>
          <w:iCs/>
          <w:sz w:val="24"/>
          <w:szCs w:val="24"/>
        </w:rPr>
        <w:t>Child’s Conception of N</w:t>
      </w:r>
      <w:r w:rsidRPr="00DD3D19">
        <w:rPr>
          <w:rFonts w:ascii="Times New Roman" w:hAnsi="Times New Roman" w:cs="Times New Roman"/>
          <w:bCs/>
          <w:i/>
          <w:iCs/>
          <w:sz w:val="24"/>
          <w:szCs w:val="24"/>
        </w:rPr>
        <w:t>umber.</w:t>
      </w:r>
      <w:r w:rsidRPr="00DD3D19">
        <w:rPr>
          <w:rFonts w:ascii="Times New Roman" w:hAnsi="Times New Roman" w:cs="Times New Roman"/>
          <w:b/>
          <w:bCs/>
          <w:i/>
          <w:iCs/>
          <w:sz w:val="24"/>
          <w:szCs w:val="24"/>
        </w:rPr>
        <w:t xml:space="preserve"> </w:t>
      </w:r>
      <w:r w:rsidRPr="00DD3D19">
        <w:rPr>
          <w:rFonts w:ascii="Times New Roman" w:hAnsi="Times New Roman" w:cs="Times New Roman"/>
          <w:sz w:val="24"/>
          <w:szCs w:val="24"/>
        </w:rPr>
        <w:t>London: Routledge and Kegan Paul.</w:t>
      </w:r>
    </w:p>
    <w:p w14:paraId="02BB5123" w14:textId="77777777" w:rsidR="00ED587B" w:rsidRPr="00DD3D19" w:rsidRDefault="00ED587B" w:rsidP="00E10266">
      <w:pPr>
        <w:autoSpaceDE w:val="0"/>
        <w:autoSpaceDN w:val="0"/>
        <w:adjustRightInd w:val="0"/>
        <w:spacing w:after="0" w:line="240" w:lineRule="auto"/>
        <w:rPr>
          <w:rFonts w:ascii="Times New Roman" w:hAnsi="Times New Roman" w:cs="Times New Roman"/>
          <w:sz w:val="24"/>
          <w:szCs w:val="24"/>
        </w:rPr>
      </w:pPr>
    </w:p>
    <w:p w14:paraId="3E696EE3" w14:textId="7DD6AFC4" w:rsidR="00B54BA0" w:rsidRPr="007476B0" w:rsidRDefault="00ED587B" w:rsidP="00E10266">
      <w:pPr>
        <w:spacing w:after="0"/>
        <w:rPr>
          <w:rFonts w:ascii="Times New Roman" w:hAnsi="Times New Roman" w:cs="Times New Roman"/>
          <w:b/>
          <w:sz w:val="24"/>
          <w:szCs w:val="24"/>
        </w:rPr>
      </w:pPr>
      <w:r w:rsidRPr="00DD3D19">
        <w:rPr>
          <w:rFonts w:ascii="Times New Roman" w:hAnsi="Times New Roman" w:cs="Times New Roman"/>
          <w:sz w:val="24"/>
          <w:szCs w:val="24"/>
        </w:rPr>
        <w:t xml:space="preserve">Piaget, J., &amp; </w:t>
      </w:r>
      <w:proofErr w:type="spellStart"/>
      <w:r w:rsidRPr="00DD3D19">
        <w:rPr>
          <w:rFonts w:ascii="Times New Roman" w:hAnsi="Times New Roman" w:cs="Times New Roman"/>
          <w:sz w:val="24"/>
          <w:szCs w:val="24"/>
        </w:rPr>
        <w:t>lnhelder</w:t>
      </w:r>
      <w:proofErr w:type="spellEnd"/>
      <w:r w:rsidRPr="00DD3D19">
        <w:rPr>
          <w:rFonts w:ascii="Times New Roman" w:hAnsi="Times New Roman" w:cs="Times New Roman"/>
          <w:sz w:val="24"/>
          <w:szCs w:val="24"/>
        </w:rPr>
        <w:t xml:space="preserve">, B. (1969) </w:t>
      </w:r>
      <w:r w:rsidR="003F09CE">
        <w:rPr>
          <w:rFonts w:ascii="Times New Roman" w:hAnsi="Times New Roman" w:cs="Times New Roman"/>
          <w:i/>
          <w:sz w:val="24"/>
          <w:szCs w:val="24"/>
        </w:rPr>
        <w:t>The P</w:t>
      </w:r>
      <w:r w:rsidRPr="00DD3D19">
        <w:rPr>
          <w:rFonts w:ascii="Times New Roman" w:hAnsi="Times New Roman" w:cs="Times New Roman"/>
          <w:i/>
          <w:sz w:val="24"/>
          <w:szCs w:val="24"/>
        </w:rPr>
        <w:t xml:space="preserve">sychology </w:t>
      </w:r>
      <w:r w:rsidR="003F09CE">
        <w:rPr>
          <w:rFonts w:ascii="Times New Roman" w:hAnsi="Times New Roman" w:cs="Times New Roman"/>
          <w:bCs/>
          <w:i/>
          <w:iCs/>
          <w:sz w:val="24"/>
          <w:szCs w:val="24"/>
        </w:rPr>
        <w:t>of the C</w:t>
      </w:r>
      <w:r w:rsidRPr="00DD3D19">
        <w:rPr>
          <w:rFonts w:ascii="Times New Roman" w:hAnsi="Times New Roman" w:cs="Times New Roman"/>
          <w:bCs/>
          <w:i/>
          <w:iCs/>
          <w:sz w:val="24"/>
          <w:szCs w:val="24"/>
        </w:rPr>
        <w:t xml:space="preserve">hild. </w:t>
      </w:r>
      <w:r w:rsidRPr="00DD3D19">
        <w:rPr>
          <w:rFonts w:ascii="Times New Roman" w:hAnsi="Times New Roman" w:cs="Times New Roman"/>
          <w:bCs/>
          <w:iCs/>
          <w:sz w:val="24"/>
          <w:szCs w:val="24"/>
        </w:rPr>
        <w:t xml:space="preserve">New </w:t>
      </w:r>
      <w:r w:rsidRPr="00DD3D19">
        <w:rPr>
          <w:rFonts w:ascii="Times New Roman" w:hAnsi="Times New Roman" w:cs="Times New Roman"/>
          <w:sz w:val="24"/>
          <w:szCs w:val="24"/>
        </w:rPr>
        <w:t>York: Basic Rooks.</w:t>
      </w:r>
    </w:p>
    <w:p w14:paraId="0577C117" w14:textId="77777777" w:rsidR="00E10266" w:rsidRDefault="00E10266" w:rsidP="00E10266">
      <w:pPr>
        <w:spacing w:after="0"/>
        <w:rPr>
          <w:rFonts w:ascii="Times New Roman" w:hAnsi="Times New Roman" w:cs="Times New Roman"/>
          <w:b/>
          <w:sz w:val="24"/>
          <w:szCs w:val="24"/>
        </w:rPr>
      </w:pPr>
    </w:p>
    <w:p w14:paraId="1A5C59FD" w14:textId="404A825B" w:rsidR="007476B0" w:rsidRPr="00D81B5D" w:rsidRDefault="007476B0" w:rsidP="00E10266">
      <w:pPr>
        <w:spacing w:after="0"/>
        <w:rPr>
          <w:rFonts w:ascii="Times New Roman" w:hAnsi="Times New Roman" w:cs="Times New Roman"/>
          <w:b/>
          <w:sz w:val="28"/>
          <w:szCs w:val="24"/>
        </w:rPr>
      </w:pPr>
      <w:r w:rsidRPr="00D81B5D">
        <w:rPr>
          <w:rFonts w:ascii="Times New Roman" w:hAnsi="Times New Roman" w:cs="Times New Roman"/>
          <w:b/>
          <w:sz w:val="28"/>
          <w:szCs w:val="24"/>
        </w:rPr>
        <w:t>Legend</w:t>
      </w:r>
      <w:r w:rsidR="00E10266" w:rsidRPr="00D81B5D">
        <w:rPr>
          <w:rFonts w:ascii="Times New Roman" w:hAnsi="Times New Roman" w:cs="Times New Roman"/>
          <w:b/>
          <w:sz w:val="28"/>
          <w:szCs w:val="24"/>
        </w:rPr>
        <w:t>:</w:t>
      </w:r>
    </w:p>
    <w:p w14:paraId="11ADF6B5" w14:textId="2B623756" w:rsidR="007476B0" w:rsidRDefault="00B54BA0" w:rsidP="00E10266">
      <w:pPr>
        <w:autoSpaceDE w:val="0"/>
        <w:autoSpaceDN w:val="0"/>
        <w:adjustRightInd w:val="0"/>
        <w:spacing w:after="0" w:line="240" w:lineRule="auto"/>
        <w:rPr>
          <w:rFonts w:ascii="Times New Roman" w:hAnsi="Times New Roman" w:cs="Times New Roman"/>
          <w:sz w:val="24"/>
          <w:szCs w:val="24"/>
        </w:rPr>
      </w:pPr>
      <w:commentRangeStart w:id="14"/>
      <w:r w:rsidRPr="00D81B5D">
        <w:rPr>
          <w:rFonts w:ascii="Times New Roman" w:hAnsi="Times New Roman" w:cs="Times New Roman"/>
          <w:sz w:val="24"/>
          <w:szCs w:val="24"/>
        </w:rPr>
        <w:t>Figure 1</w:t>
      </w:r>
      <w:commentRangeEnd w:id="14"/>
      <w:r w:rsidR="000A08C8">
        <w:rPr>
          <w:rStyle w:val="CommentReference"/>
        </w:rPr>
        <w:commentReference w:id="14"/>
      </w:r>
      <w:r w:rsidR="00E10266">
        <w:rPr>
          <w:rFonts w:ascii="Times New Roman" w:hAnsi="Times New Roman" w:cs="Times New Roman"/>
          <w:sz w:val="24"/>
          <w:szCs w:val="24"/>
        </w:rPr>
        <w:t>:</w:t>
      </w:r>
      <w:r w:rsidRPr="00B54BA0">
        <w:rPr>
          <w:rFonts w:ascii="Times New Roman" w:hAnsi="Times New Roman" w:cs="Times New Roman"/>
          <w:sz w:val="24"/>
          <w:szCs w:val="24"/>
        </w:rPr>
        <w:t xml:space="preserve"> </w:t>
      </w:r>
      <w:r w:rsidR="007476B0">
        <w:rPr>
          <w:rFonts w:ascii="Times New Roman" w:hAnsi="Times New Roman" w:cs="Times New Roman"/>
          <w:sz w:val="24"/>
          <w:szCs w:val="24"/>
        </w:rPr>
        <w:t xml:space="preserve">Photo of </w:t>
      </w:r>
      <w:r w:rsidR="000A08C8">
        <w:rPr>
          <w:rFonts w:ascii="Times New Roman" w:hAnsi="Times New Roman" w:cs="Times New Roman"/>
          <w:sz w:val="24"/>
          <w:szCs w:val="24"/>
        </w:rPr>
        <w:t xml:space="preserve">Jean </w:t>
      </w:r>
      <w:r w:rsidR="007476B0">
        <w:rPr>
          <w:rFonts w:ascii="Times New Roman" w:hAnsi="Times New Roman" w:cs="Times New Roman"/>
          <w:sz w:val="24"/>
          <w:szCs w:val="24"/>
        </w:rPr>
        <w:t xml:space="preserve">Piaget. </w:t>
      </w:r>
    </w:p>
    <w:p w14:paraId="400188D7" w14:textId="77777777" w:rsidR="007476B0" w:rsidRDefault="007476B0" w:rsidP="00E10266">
      <w:pPr>
        <w:autoSpaceDE w:val="0"/>
        <w:autoSpaceDN w:val="0"/>
        <w:adjustRightInd w:val="0"/>
        <w:spacing w:after="0" w:line="240" w:lineRule="auto"/>
        <w:rPr>
          <w:rFonts w:ascii="Times New Roman" w:hAnsi="Times New Roman" w:cs="Times New Roman"/>
          <w:sz w:val="24"/>
          <w:szCs w:val="24"/>
        </w:rPr>
      </w:pPr>
    </w:p>
    <w:p w14:paraId="5B153D8E" w14:textId="48FF5A4E" w:rsidR="00B54BA0" w:rsidDel="004D0E56" w:rsidRDefault="007476B0" w:rsidP="00E10266">
      <w:pPr>
        <w:autoSpaceDE w:val="0"/>
        <w:autoSpaceDN w:val="0"/>
        <w:adjustRightInd w:val="0"/>
        <w:spacing w:after="0" w:line="240" w:lineRule="auto"/>
        <w:rPr>
          <w:del w:id="15" w:author="Jacob Roundy" w:date="2015-04-21T09:49:00Z"/>
          <w:rFonts w:ascii="Times New Roman" w:hAnsi="Times New Roman" w:cs="Times New Roman"/>
          <w:b/>
          <w:sz w:val="24"/>
          <w:szCs w:val="24"/>
        </w:rPr>
      </w:pPr>
      <w:r w:rsidRPr="00D81B5D">
        <w:rPr>
          <w:rFonts w:ascii="Times New Roman" w:hAnsi="Times New Roman" w:cs="Times New Roman"/>
          <w:sz w:val="24"/>
          <w:szCs w:val="24"/>
        </w:rPr>
        <w:t>Figure 2</w:t>
      </w:r>
      <w:r w:rsidR="00E10266" w:rsidRPr="00D81B5D">
        <w:rPr>
          <w:rFonts w:ascii="Times New Roman" w:hAnsi="Times New Roman" w:cs="Times New Roman"/>
          <w:sz w:val="24"/>
          <w:szCs w:val="24"/>
        </w:rPr>
        <w:t>:</w:t>
      </w:r>
      <w:r>
        <w:rPr>
          <w:rFonts w:ascii="Times New Roman" w:hAnsi="Times New Roman" w:cs="Times New Roman"/>
          <w:sz w:val="24"/>
          <w:szCs w:val="24"/>
        </w:rPr>
        <w:t xml:space="preserve"> </w:t>
      </w:r>
      <w:r w:rsidR="00B54BA0" w:rsidRPr="00B54BA0">
        <w:rPr>
          <w:rFonts w:ascii="Times New Roman" w:hAnsi="Times New Roman" w:cs="Times New Roman"/>
          <w:sz w:val="24"/>
          <w:szCs w:val="24"/>
        </w:rPr>
        <w:t xml:space="preserve">Mean percentage of trials </w:t>
      </w:r>
      <w:r w:rsidR="00102C32">
        <w:rPr>
          <w:rFonts w:ascii="Times New Roman" w:hAnsi="Times New Roman" w:cs="Times New Roman"/>
          <w:sz w:val="24"/>
          <w:szCs w:val="24"/>
        </w:rPr>
        <w:t xml:space="preserve">in the accidental and intentional conditions where children judged the </w:t>
      </w:r>
      <w:r w:rsidR="009810E0">
        <w:rPr>
          <w:rFonts w:ascii="Times New Roman" w:hAnsi="Times New Roman" w:cs="Times New Roman"/>
          <w:sz w:val="24"/>
          <w:szCs w:val="24"/>
        </w:rPr>
        <w:t>key property was</w:t>
      </w:r>
      <w:r w:rsidR="00102C32">
        <w:rPr>
          <w:rFonts w:ascii="Times New Roman" w:hAnsi="Times New Roman" w:cs="Times New Roman"/>
          <w:sz w:val="24"/>
          <w:szCs w:val="24"/>
        </w:rPr>
        <w:t xml:space="preserve"> the same after the transformation</w:t>
      </w:r>
      <w:r w:rsidR="00B54BA0" w:rsidRPr="00B54BA0">
        <w:rPr>
          <w:rFonts w:ascii="Times New Roman" w:hAnsi="Times New Roman" w:cs="Times New Roman"/>
          <w:sz w:val="24"/>
          <w:szCs w:val="24"/>
        </w:rPr>
        <w:t>.</w:t>
      </w:r>
      <w:del w:id="16" w:author="Jacob Roundy" w:date="2015-04-21T09:49:00Z">
        <w:r w:rsidR="00B54BA0" w:rsidRPr="00B54BA0" w:rsidDel="004D0E56">
          <w:rPr>
            <w:rFonts w:ascii="Times New Roman" w:hAnsi="Times New Roman" w:cs="Times New Roman"/>
            <w:b/>
            <w:sz w:val="24"/>
            <w:szCs w:val="24"/>
          </w:rPr>
          <w:delText xml:space="preserve"> </w:delText>
        </w:r>
      </w:del>
    </w:p>
    <w:p w14:paraId="49E37087" w14:textId="77777777" w:rsidR="007476B0" w:rsidDel="004D0E56" w:rsidRDefault="007476B0" w:rsidP="00E10266">
      <w:pPr>
        <w:autoSpaceDE w:val="0"/>
        <w:autoSpaceDN w:val="0"/>
        <w:adjustRightInd w:val="0"/>
        <w:spacing w:after="0" w:line="240" w:lineRule="auto"/>
        <w:rPr>
          <w:del w:id="17" w:author="Jacob Roundy" w:date="2015-04-21T09:49:00Z"/>
          <w:rFonts w:ascii="Times New Roman" w:hAnsi="Times New Roman" w:cs="Times New Roman"/>
          <w:b/>
          <w:sz w:val="24"/>
          <w:szCs w:val="24"/>
        </w:rPr>
      </w:pPr>
    </w:p>
    <w:p w14:paraId="44A67A77" w14:textId="0D1341C0" w:rsidR="009810E0" w:rsidDel="004D0E56" w:rsidRDefault="009810E0" w:rsidP="00E10266">
      <w:pPr>
        <w:autoSpaceDE w:val="0"/>
        <w:autoSpaceDN w:val="0"/>
        <w:adjustRightInd w:val="0"/>
        <w:spacing w:after="0" w:line="240" w:lineRule="auto"/>
        <w:rPr>
          <w:del w:id="18" w:author="Jacob Roundy" w:date="2015-04-21T09:49:00Z"/>
          <w:rFonts w:ascii="Times New Roman" w:hAnsi="Times New Roman" w:cs="Times New Roman"/>
          <w:b/>
          <w:sz w:val="24"/>
          <w:szCs w:val="24"/>
        </w:rPr>
      </w:pPr>
    </w:p>
    <w:p w14:paraId="75BA7B35" w14:textId="77777777" w:rsidR="008A6091" w:rsidRPr="002D1ED9" w:rsidRDefault="008A6091">
      <w:pPr>
        <w:autoSpaceDE w:val="0"/>
        <w:autoSpaceDN w:val="0"/>
        <w:adjustRightInd w:val="0"/>
        <w:spacing w:after="0" w:line="240" w:lineRule="auto"/>
        <w:rPr>
          <w:rFonts w:ascii="Times New Roman" w:hAnsi="Times New Roman" w:cs="Times New Roman"/>
          <w:sz w:val="24"/>
          <w:szCs w:val="24"/>
        </w:rPr>
        <w:pPrChange w:id="19" w:author="Jacob Roundy" w:date="2015-04-21T09:49:00Z">
          <w:pPr>
            <w:spacing w:after="0"/>
          </w:pPr>
        </w:pPrChange>
      </w:pPr>
    </w:p>
    <w:sectPr w:rsidR="008A6091" w:rsidRPr="002D1E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avid Repetto" w:date="2015-04-13T17:22:00Z" w:initials="DR">
    <w:p w14:paraId="5B50BCE1" w14:textId="21D1559D" w:rsidR="000C417F" w:rsidRDefault="000C417F">
      <w:pPr>
        <w:pStyle w:val="CommentText"/>
      </w:pPr>
      <w:r>
        <w:rPr>
          <w:rStyle w:val="CommentReference"/>
        </w:rPr>
        <w:annotationRef/>
      </w:r>
      <w:r>
        <w:t xml:space="preserve">From </w:t>
      </w:r>
      <w:proofErr w:type="spellStart"/>
      <w:r>
        <w:t>JoVe</w:t>
      </w:r>
      <w:proofErr w:type="spellEnd"/>
      <w:r>
        <w:t xml:space="preserve"> 4/13: </w:t>
      </w:r>
    </w:p>
    <w:p w14:paraId="158B7342" w14:textId="4A516224" w:rsidR="000C417F" w:rsidRDefault="000C417F">
      <w:pPr>
        <w:pStyle w:val="CommentText"/>
      </w:pPr>
      <w:r>
        <w:rPr>
          <w:rFonts w:ascii="Arial" w:hAnsi="Arial" w:cs="Arial"/>
        </w:rPr>
        <w:t>Can we film 2 children: 1 in each condition?</w:t>
      </w:r>
    </w:p>
  </w:comment>
  <w:comment w:id="1" w:author="Judith Danovitch" w:date="2015-04-17T10:24:00Z" w:initials="JD">
    <w:p w14:paraId="678E869D" w14:textId="29A95BE0" w:rsidR="00F64EA7" w:rsidRDefault="00F64EA7">
      <w:pPr>
        <w:pStyle w:val="CommentText"/>
      </w:pPr>
      <w:r>
        <w:rPr>
          <w:rStyle w:val="CommentReference"/>
        </w:rPr>
        <w:annotationRef/>
      </w:r>
      <w:r>
        <w:t xml:space="preserve">Yes, we can arrange for 2 children age 4-6. </w:t>
      </w:r>
    </w:p>
  </w:comment>
  <w:comment w:id="3" w:author="Jessica Stanis" w:date="2015-04-08T17:58:00Z" w:initials="JS">
    <w:p w14:paraId="1ADCF494" w14:textId="0B852852" w:rsidR="00BA56FB" w:rsidRDefault="00BA56FB">
      <w:pPr>
        <w:pStyle w:val="CommentText"/>
      </w:pPr>
      <w:r>
        <w:rPr>
          <w:rStyle w:val="CommentReference"/>
        </w:rPr>
        <w:annotationRef/>
      </w:r>
      <w:r>
        <w:t>Can you have 2 children—1 for each group?</w:t>
      </w:r>
    </w:p>
  </w:comment>
  <w:comment w:id="4" w:author="Judith Danovitch" w:date="2015-04-17T10:25:00Z" w:initials="JD">
    <w:p w14:paraId="38E11FDA" w14:textId="3927FC62" w:rsidR="00F64EA7" w:rsidRDefault="00F64EA7">
      <w:pPr>
        <w:pStyle w:val="CommentText"/>
      </w:pPr>
      <w:r>
        <w:rPr>
          <w:rStyle w:val="CommentReference"/>
        </w:rPr>
        <w:annotationRef/>
      </w:r>
      <w:r>
        <w:t>Yes</w:t>
      </w:r>
    </w:p>
  </w:comment>
  <w:comment w:id="11" w:author="Jessica Stanis" w:date="2015-04-08T18:05:00Z" w:initials="JS">
    <w:p w14:paraId="4A19A345" w14:textId="1F199F97" w:rsidR="00BA56FB" w:rsidRDefault="00BA56FB">
      <w:pPr>
        <w:pStyle w:val="CommentText"/>
      </w:pPr>
      <w:r>
        <w:rPr>
          <w:rStyle w:val="CommentReference"/>
        </w:rPr>
        <w:annotationRef/>
      </w:r>
      <w:r>
        <w:t>This text belongs in the Results section and not in Applications.</w:t>
      </w:r>
    </w:p>
  </w:comment>
  <w:comment w:id="14" w:author="Jacob Roundy" w:date="2015-04-02T11:39:00Z" w:initials="JR">
    <w:p w14:paraId="786CBDC9" w14:textId="12A44D6A" w:rsidR="00BA56FB" w:rsidRDefault="00BA56FB">
      <w:pPr>
        <w:pStyle w:val="CommentText"/>
      </w:pPr>
      <w:r>
        <w:rPr>
          <w:rStyle w:val="CommentReference"/>
        </w:rPr>
        <w:annotationRef/>
      </w:r>
      <w:r>
        <w:t>Picture obtained from Wikipedia at:</w:t>
      </w:r>
      <w:r w:rsidRPr="000A08C8">
        <w:t xml:space="preserve"> http://en.wikipedia.org/wiki/File:Jean_Piaget_in_Ann_Arbor.png</w:t>
      </w:r>
    </w:p>
    <w:p w14:paraId="38E6DD02" w14:textId="77777777" w:rsidR="00BA56FB" w:rsidRDefault="00BA56FB">
      <w:pPr>
        <w:pStyle w:val="CommentText"/>
      </w:pPr>
    </w:p>
    <w:p w14:paraId="373BFC84" w14:textId="15CE483F" w:rsidR="00BA56FB" w:rsidRDefault="00BA56FB">
      <w:pPr>
        <w:pStyle w:val="CommentText"/>
      </w:pPr>
      <w:r>
        <w:t>This image is in the public domain, so I don’t think we need to cite a source.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8B7342" w15:done="0"/>
  <w15:commentEx w15:paraId="678E869D" w15:paraIdParent="158B7342" w15:done="0"/>
  <w15:commentEx w15:paraId="1ADCF494" w15:done="0"/>
  <w15:commentEx w15:paraId="38E11FDA" w15:paraIdParent="1ADCF494" w15:done="0"/>
  <w15:commentEx w15:paraId="4A19A345" w15:done="0"/>
  <w15:commentEx w15:paraId="373BFC8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B1736"/>
    <w:multiLevelType w:val="hybridMultilevel"/>
    <w:tmpl w:val="C72C6F8C"/>
    <w:lvl w:ilvl="0" w:tplc="847AA5D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5F0625"/>
    <w:multiLevelType w:val="multilevel"/>
    <w:tmpl w:val="B964DC9A"/>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D6B02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4762271"/>
    <w:multiLevelType w:val="multilevel"/>
    <w:tmpl w:val="0146316E"/>
    <w:lvl w:ilvl="0">
      <w:start w:val="2"/>
      <w:numFmt w:val="decimal"/>
      <w:lvlText w:val="%1."/>
      <w:lvlJc w:val="left"/>
      <w:pPr>
        <w:ind w:left="480" w:hanging="390"/>
      </w:pPr>
      <w:rPr>
        <w:rFonts w:hint="default"/>
      </w:rPr>
    </w:lvl>
    <w:lvl w:ilvl="1">
      <w:start w:val="1"/>
      <w:numFmt w:val="decimal"/>
      <w:lvlText w:val="%1.%2."/>
      <w:lvlJc w:val="left"/>
      <w:pPr>
        <w:ind w:left="1200" w:hanging="39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50" w:hanging="108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70" w:hanging="1440"/>
      </w:pPr>
      <w:rPr>
        <w:rFonts w:hint="default"/>
      </w:rPr>
    </w:lvl>
    <w:lvl w:ilvl="8">
      <w:start w:val="1"/>
      <w:numFmt w:val="decimal"/>
      <w:lvlText w:val="%1.%2.%3.%4.%5.%6.%7.%8.%9."/>
      <w:lvlJc w:val="left"/>
      <w:pPr>
        <w:ind w:left="7650" w:hanging="1800"/>
      </w:pPr>
      <w:rPr>
        <w:rFonts w:hint="default"/>
      </w:rPr>
    </w:lvl>
  </w:abstractNum>
  <w:abstractNum w:abstractNumId="4">
    <w:nsid w:val="15FD3201"/>
    <w:multiLevelType w:val="hybridMultilevel"/>
    <w:tmpl w:val="174403A8"/>
    <w:lvl w:ilvl="0" w:tplc="7C788268">
      <w:start w:val="1"/>
      <w:numFmt w:val="decimal"/>
      <w:lvlText w:val="%1."/>
      <w:lvlJc w:val="left"/>
      <w:pPr>
        <w:ind w:left="1080" w:hanging="360"/>
      </w:pPr>
      <w:rPr>
        <w:rFonts w:asciiTheme="minorHAnsi" w:eastAsiaTheme="minorHAnsi" w:hAnsiTheme="minorHAnsi" w:cstheme="minorBid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8040031"/>
    <w:multiLevelType w:val="hybridMultilevel"/>
    <w:tmpl w:val="B8D0959A"/>
    <w:lvl w:ilvl="0" w:tplc="E1A4DE0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0364F67"/>
    <w:multiLevelType w:val="hybridMultilevel"/>
    <w:tmpl w:val="4CEA3564"/>
    <w:lvl w:ilvl="0" w:tplc="6196235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8B71109"/>
    <w:multiLevelType w:val="multilevel"/>
    <w:tmpl w:val="4A143EA8"/>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
    <w:nsid w:val="3DBB7DB2"/>
    <w:multiLevelType w:val="multilevel"/>
    <w:tmpl w:val="4A143EA8"/>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
    <w:nsid w:val="3EC1446C"/>
    <w:multiLevelType w:val="multilevel"/>
    <w:tmpl w:val="64A6C9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0">
    <w:nsid w:val="3F277BA8"/>
    <w:multiLevelType w:val="multilevel"/>
    <w:tmpl w:val="4A143EA8"/>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1">
    <w:nsid w:val="419F3527"/>
    <w:multiLevelType w:val="multilevel"/>
    <w:tmpl w:val="BAC6B89A"/>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2">
    <w:nsid w:val="462E1CB3"/>
    <w:multiLevelType w:val="multilevel"/>
    <w:tmpl w:val="4A143EA8"/>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3">
    <w:nsid w:val="4A456CE0"/>
    <w:multiLevelType w:val="multilevel"/>
    <w:tmpl w:val="4A143EA8"/>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4">
    <w:nsid w:val="4A80490F"/>
    <w:multiLevelType w:val="multilevel"/>
    <w:tmpl w:val="4A143EA8"/>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5">
    <w:nsid w:val="521A6A3E"/>
    <w:multiLevelType w:val="multilevel"/>
    <w:tmpl w:val="42449722"/>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5B0B7296"/>
    <w:multiLevelType w:val="hybridMultilevel"/>
    <w:tmpl w:val="118A2158"/>
    <w:lvl w:ilvl="0" w:tplc="763675D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D0065A0"/>
    <w:multiLevelType w:val="multilevel"/>
    <w:tmpl w:val="E9EA3AE8"/>
    <w:lvl w:ilvl="0">
      <w:start w:val="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784C5C12"/>
    <w:multiLevelType w:val="hybridMultilevel"/>
    <w:tmpl w:val="8E9C677C"/>
    <w:lvl w:ilvl="0" w:tplc="0540CF4E">
      <w:start w:val="1"/>
      <w:numFmt w:val="lowerRoman"/>
      <w:lvlText w:val="%1."/>
      <w:lvlJc w:val="left"/>
      <w:pPr>
        <w:ind w:left="2790" w:hanging="72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num w:numId="1">
    <w:abstractNumId w:val="10"/>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3"/>
  </w:num>
  <w:num w:numId="6">
    <w:abstractNumId w:val="11"/>
  </w:num>
  <w:num w:numId="7">
    <w:abstractNumId w:val="18"/>
  </w:num>
  <w:num w:numId="8">
    <w:abstractNumId w:val="15"/>
  </w:num>
  <w:num w:numId="9">
    <w:abstractNumId w:val="0"/>
  </w:num>
  <w:num w:numId="10">
    <w:abstractNumId w:val="9"/>
  </w:num>
  <w:num w:numId="11">
    <w:abstractNumId w:val="6"/>
  </w:num>
  <w:num w:numId="12">
    <w:abstractNumId w:val="5"/>
  </w:num>
  <w:num w:numId="13">
    <w:abstractNumId w:val="1"/>
  </w:num>
  <w:num w:numId="14">
    <w:abstractNumId w:val="8"/>
  </w:num>
  <w:num w:numId="15">
    <w:abstractNumId w:val="7"/>
  </w:num>
  <w:num w:numId="16">
    <w:abstractNumId w:val="16"/>
  </w:num>
  <w:num w:numId="17">
    <w:abstractNumId w:val="13"/>
  </w:num>
  <w:num w:numId="18">
    <w:abstractNumId w:val="14"/>
  </w:num>
  <w:num w:numId="19">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dith Danovitch">
    <w15:presenceInfo w15:providerId="None" w15:userId="Judith Danovitch"/>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861"/>
    <w:rsid w:val="000002A5"/>
    <w:rsid w:val="0000041B"/>
    <w:rsid w:val="00001BDC"/>
    <w:rsid w:val="00001CAE"/>
    <w:rsid w:val="00002F9C"/>
    <w:rsid w:val="00003881"/>
    <w:rsid w:val="00003E7D"/>
    <w:rsid w:val="00007FC8"/>
    <w:rsid w:val="000107A5"/>
    <w:rsid w:val="00011287"/>
    <w:rsid w:val="00011770"/>
    <w:rsid w:val="000137E2"/>
    <w:rsid w:val="00013F2C"/>
    <w:rsid w:val="00014906"/>
    <w:rsid w:val="0001681B"/>
    <w:rsid w:val="0001697A"/>
    <w:rsid w:val="00016B61"/>
    <w:rsid w:val="00016D53"/>
    <w:rsid w:val="00017E7C"/>
    <w:rsid w:val="000230CA"/>
    <w:rsid w:val="000269FC"/>
    <w:rsid w:val="0002769B"/>
    <w:rsid w:val="00027999"/>
    <w:rsid w:val="00030659"/>
    <w:rsid w:val="0003169F"/>
    <w:rsid w:val="00031713"/>
    <w:rsid w:val="00032662"/>
    <w:rsid w:val="00032EED"/>
    <w:rsid w:val="00033AC1"/>
    <w:rsid w:val="0003489B"/>
    <w:rsid w:val="00034B22"/>
    <w:rsid w:val="00034C06"/>
    <w:rsid w:val="00035BAE"/>
    <w:rsid w:val="00040862"/>
    <w:rsid w:val="000412AB"/>
    <w:rsid w:val="0004259D"/>
    <w:rsid w:val="0004415D"/>
    <w:rsid w:val="000454DC"/>
    <w:rsid w:val="00045B73"/>
    <w:rsid w:val="0004681B"/>
    <w:rsid w:val="000476A1"/>
    <w:rsid w:val="000505F9"/>
    <w:rsid w:val="00050D0E"/>
    <w:rsid w:val="00052642"/>
    <w:rsid w:val="00052681"/>
    <w:rsid w:val="00053461"/>
    <w:rsid w:val="00053BB3"/>
    <w:rsid w:val="00054182"/>
    <w:rsid w:val="00056CC8"/>
    <w:rsid w:val="00060448"/>
    <w:rsid w:val="00061330"/>
    <w:rsid w:val="00062CC3"/>
    <w:rsid w:val="00063784"/>
    <w:rsid w:val="00063D68"/>
    <w:rsid w:val="00065531"/>
    <w:rsid w:val="0006631C"/>
    <w:rsid w:val="0006676E"/>
    <w:rsid w:val="00066E31"/>
    <w:rsid w:val="000735FC"/>
    <w:rsid w:val="00073F8C"/>
    <w:rsid w:val="00074B74"/>
    <w:rsid w:val="0007556D"/>
    <w:rsid w:val="00080D18"/>
    <w:rsid w:val="0008344F"/>
    <w:rsid w:val="00083468"/>
    <w:rsid w:val="000839F9"/>
    <w:rsid w:val="00085111"/>
    <w:rsid w:val="00085E7C"/>
    <w:rsid w:val="00086782"/>
    <w:rsid w:val="00086C0F"/>
    <w:rsid w:val="000878BE"/>
    <w:rsid w:val="000910D5"/>
    <w:rsid w:val="000934AD"/>
    <w:rsid w:val="00093842"/>
    <w:rsid w:val="00094008"/>
    <w:rsid w:val="00095885"/>
    <w:rsid w:val="00095A14"/>
    <w:rsid w:val="00095A33"/>
    <w:rsid w:val="000969E0"/>
    <w:rsid w:val="000971E4"/>
    <w:rsid w:val="000A08C8"/>
    <w:rsid w:val="000A0EBA"/>
    <w:rsid w:val="000A1A22"/>
    <w:rsid w:val="000A276E"/>
    <w:rsid w:val="000A2807"/>
    <w:rsid w:val="000A3C8A"/>
    <w:rsid w:val="000A3E23"/>
    <w:rsid w:val="000A5DFE"/>
    <w:rsid w:val="000A5EE8"/>
    <w:rsid w:val="000A6900"/>
    <w:rsid w:val="000A6BE6"/>
    <w:rsid w:val="000A6C43"/>
    <w:rsid w:val="000A78AE"/>
    <w:rsid w:val="000B0894"/>
    <w:rsid w:val="000B1588"/>
    <w:rsid w:val="000B26FD"/>
    <w:rsid w:val="000B2E24"/>
    <w:rsid w:val="000B3657"/>
    <w:rsid w:val="000B4B95"/>
    <w:rsid w:val="000B509E"/>
    <w:rsid w:val="000B5F51"/>
    <w:rsid w:val="000B6962"/>
    <w:rsid w:val="000B7E9A"/>
    <w:rsid w:val="000C053A"/>
    <w:rsid w:val="000C0664"/>
    <w:rsid w:val="000C08AA"/>
    <w:rsid w:val="000C0CD3"/>
    <w:rsid w:val="000C39A9"/>
    <w:rsid w:val="000C3AD6"/>
    <w:rsid w:val="000C417F"/>
    <w:rsid w:val="000C7B89"/>
    <w:rsid w:val="000D2FB3"/>
    <w:rsid w:val="000D57B5"/>
    <w:rsid w:val="000D6731"/>
    <w:rsid w:val="000D6BE9"/>
    <w:rsid w:val="000D6C64"/>
    <w:rsid w:val="000E20B1"/>
    <w:rsid w:val="000E2ACD"/>
    <w:rsid w:val="000E59BA"/>
    <w:rsid w:val="000E5A4B"/>
    <w:rsid w:val="000E64B8"/>
    <w:rsid w:val="000E6753"/>
    <w:rsid w:val="000F0841"/>
    <w:rsid w:val="000F0B7C"/>
    <w:rsid w:val="000F1022"/>
    <w:rsid w:val="000F2115"/>
    <w:rsid w:val="000F285B"/>
    <w:rsid w:val="000F2C76"/>
    <w:rsid w:val="000F334F"/>
    <w:rsid w:val="000F6B70"/>
    <w:rsid w:val="000F7381"/>
    <w:rsid w:val="000F7E2E"/>
    <w:rsid w:val="000F7EC7"/>
    <w:rsid w:val="00100704"/>
    <w:rsid w:val="001007B4"/>
    <w:rsid w:val="00101066"/>
    <w:rsid w:val="00101775"/>
    <w:rsid w:val="00101E8C"/>
    <w:rsid w:val="00102716"/>
    <w:rsid w:val="00102842"/>
    <w:rsid w:val="00102C32"/>
    <w:rsid w:val="00102D06"/>
    <w:rsid w:val="00103CBE"/>
    <w:rsid w:val="001040E1"/>
    <w:rsid w:val="001044F8"/>
    <w:rsid w:val="0010703B"/>
    <w:rsid w:val="00110FA8"/>
    <w:rsid w:val="001123F0"/>
    <w:rsid w:val="001124B5"/>
    <w:rsid w:val="00112FCA"/>
    <w:rsid w:val="001131FD"/>
    <w:rsid w:val="00113A4B"/>
    <w:rsid w:val="00114257"/>
    <w:rsid w:val="00114DCF"/>
    <w:rsid w:val="00114E87"/>
    <w:rsid w:val="00114FA4"/>
    <w:rsid w:val="0011537A"/>
    <w:rsid w:val="00115540"/>
    <w:rsid w:val="00115F01"/>
    <w:rsid w:val="00117F7A"/>
    <w:rsid w:val="00122BB5"/>
    <w:rsid w:val="00125E38"/>
    <w:rsid w:val="001300A2"/>
    <w:rsid w:val="00132D2D"/>
    <w:rsid w:val="0013518D"/>
    <w:rsid w:val="00135CB1"/>
    <w:rsid w:val="001364CB"/>
    <w:rsid w:val="00136537"/>
    <w:rsid w:val="00136EE9"/>
    <w:rsid w:val="00137949"/>
    <w:rsid w:val="001408FC"/>
    <w:rsid w:val="00140C2C"/>
    <w:rsid w:val="00141F2D"/>
    <w:rsid w:val="00142951"/>
    <w:rsid w:val="0014335C"/>
    <w:rsid w:val="00143FF9"/>
    <w:rsid w:val="00144D6F"/>
    <w:rsid w:val="00144F5F"/>
    <w:rsid w:val="0014593F"/>
    <w:rsid w:val="00146EAF"/>
    <w:rsid w:val="001470E4"/>
    <w:rsid w:val="00147DBD"/>
    <w:rsid w:val="00147DF1"/>
    <w:rsid w:val="0015098E"/>
    <w:rsid w:val="00150B14"/>
    <w:rsid w:val="00151248"/>
    <w:rsid w:val="001530FC"/>
    <w:rsid w:val="00155256"/>
    <w:rsid w:val="001558E8"/>
    <w:rsid w:val="00160A5D"/>
    <w:rsid w:val="00160F8C"/>
    <w:rsid w:val="00161028"/>
    <w:rsid w:val="00161631"/>
    <w:rsid w:val="00164197"/>
    <w:rsid w:val="00165F89"/>
    <w:rsid w:val="0016695E"/>
    <w:rsid w:val="00166AEE"/>
    <w:rsid w:val="00167F11"/>
    <w:rsid w:val="00172320"/>
    <w:rsid w:val="00173344"/>
    <w:rsid w:val="001737BD"/>
    <w:rsid w:val="00173CB8"/>
    <w:rsid w:val="001751A4"/>
    <w:rsid w:val="001754B0"/>
    <w:rsid w:val="001756A7"/>
    <w:rsid w:val="00175D9C"/>
    <w:rsid w:val="00175E95"/>
    <w:rsid w:val="0017657B"/>
    <w:rsid w:val="00177B89"/>
    <w:rsid w:val="00180EB2"/>
    <w:rsid w:val="001811D4"/>
    <w:rsid w:val="00182A00"/>
    <w:rsid w:val="00184DB4"/>
    <w:rsid w:val="00185DC0"/>
    <w:rsid w:val="0018711C"/>
    <w:rsid w:val="001871B8"/>
    <w:rsid w:val="00191308"/>
    <w:rsid w:val="0019182C"/>
    <w:rsid w:val="001922C3"/>
    <w:rsid w:val="00192851"/>
    <w:rsid w:val="00194B9C"/>
    <w:rsid w:val="00196AEF"/>
    <w:rsid w:val="00197C1C"/>
    <w:rsid w:val="001A16A2"/>
    <w:rsid w:val="001A1F40"/>
    <w:rsid w:val="001A2879"/>
    <w:rsid w:val="001A2C22"/>
    <w:rsid w:val="001A3650"/>
    <w:rsid w:val="001A3B84"/>
    <w:rsid w:val="001A3CA8"/>
    <w:rsid w:val="001A504B"/>
    <w:rsid w:val="001A51E8"/>
    <w:rsid w:val="001A5D56"/>
    <w:rsid w:val="001A7919"/>
    <w:rsid w:val="001A7C13"/>
    <w:rsid w:val="001A7EE5"/>
    <w:rsid w:val="001B0611"/>
    <w:rsid w:val="001B15BA"/>
    <w:rsid w:val="001B422A"/>
    <w:rsid w:val="001B4663"/>
    <w:rsid w:val="001B5064"/>
    <w:rsid w:val="001B52BC"/>
    <w:rsid w:val="001B5B90"/>
    <w:rsid w:val="001B5BF1"/>
    <w:rsid w:val="001B5E1E"/>
    <w:rsid w:val="001B5F75"/>
    <w:rsid w:val="001B778C"/>
    <w:rsid w:val="001C0509"/>
    <w:rsid w:val="001C054C"/>
    <w:rsid w:val="001C304F"/>
    <w:rsid w:val="001C34E4"/>
    <w:rsid w:val="001C45A6"/>
    <w:rsid w:val="001C4A64"/>
    <w:rsid w:val="001C4E41"/>
    <w:rsid w:val="001D08E7"/>
    <w:rsid w:val="001D2422"/>
    <w:rsid w:val="001D31F8"/>
    <w:rsid w:val="001D3A37"/>
    <w:rsid w:val="001D3B80"/>
    <w:rsid w:val="001D3BDA"/>
    <w:rsid w:val="001D5AF0"/>
    <w:rsid w:val="001D6E8F"/>
    <w:rsid w:val="001D7497"/>
    <w:rsid w:val="001E1A22"/>
    <w:rsid w:val="001E2404"/>
    <w:rsid w:val="001E2CBB"/>
    <w:rsid w:val="001E3861"/>
    <w:rsid w:val="001E5F3D"/>
    <w:rsid w:val="001E6F9D"/>
    <w:rsid w:val="001E7945"/>
    <w:rsid w:val="001E7D33"/>
    <w:rsid w:val="001F12F3"/>
    <w:rsid w:val="001F174B"/>
    <w:rsid w:val="001F4594"/>
    <w:rsid w:val="001F5B70"/>
    <w:rsid w:val="001F5B71"/>
    <w:rsid w:val="001F5BE4"/>
    <w:rsid w:val="001F60E5"/>
    <w:rsid w:val="001F6C3F"/>
    <w:rsid w:val="002012CB"/>
    <w:rsid w:val="00202F0D"/>
    <w:rsid w:val="002037FE"/>
    <w:rsid w:val="00203EDB"/>
    <w:rsid w:val="00204F48"/>
    <w:rsid w:val="00205E61"/>
    <w:rsid w:val="00206018"/>
    <w:rsid w:val="00206DF3"/>
    <w:rsid w:val="00211182"/>
    <w:rsid w:val="00212630"/>
    <w:rsid w:val="00213123"/>
    <w:rsid w:val="002138A6"/>
    <w:rsid w:val="0021457E"/>
    <w:rsid w:val="00214AAD"/>
    <w:rsid w:val="00214BBC"/>
    <w:rsid w:val="00214D07"/>
    <w:rsid w:val="00214E77"/>
    <w:rsid w:val="00214FED"/>
    <w:rsid w:val="002165D6"/>
    <w:rsid w:val="0021686B"/>
    <w:rsid w:val="002179F7"/>
    <w:rsid w:val="00220384"/>
    <w:rsid w:val="0022087B"/>
    <w:rsid w:val="002208C9"/>
    <w:rsid w:val="002221CE"/>
    <w:rsid w:val="0022249D"/>
    <w:rsid w:val="0022263B"/>
    <w:rsid w:val="00223552"/>
    <w:rsid w:val="00225C37"/>
    <w:rsid w:val="00226F96"/>
    <w:rsid w:val="0022740B"/>
    <w:rsid w:val="002276A2"/>
    <w:rsid w:val="002307E5"/>
    <w:rsid w:val="002326F4"/>
    <w:rsid w:val="00233F0D"/>
    <w:rsid w:val="00234056"/>
    <w:rsid w:val="00234112"/>
    <w:rsid w:val="00234137"/>
    <w:rsid w:val="00234B40"/>
    <w:rsid w:val="002358D3"/>
    <w:rsid w:val="00237652"/>
    <w:rsid w:val="002377B0"/>
    <w:rsid w:val="002412A9"/>
    <w:rsid w:val="0024231E"/>
    <w:rsid w:val="00242655"/>
    <w:rsid w:val="00243175"/>
    <w:rsid w:val="00243431"/>
    <w:rsid w:val="0024547B"/>
    <w:rsid w:val="0024610A"/>
    <w:rsid w:val="002511CC"/>
    <w:rsid w:val="002511D9"/>
    <w:rsid w:val="00252A0B"/>
    <w:rsid w:val="002530E8"/>
    <w:rsid w:val="00253255"/>
    <w:rsid w:val="002533BB"/>
    <w:rsid w:val="002538C6"/>
    <w:rsid w:val="00253ABD"/>
    <w:rsid w:val="00253E95"/>
    <w:rsid w:val="00254972"/>
    <w:rsid w:val="002567E1"/>
    <w:rsid w:val="002567E3"/>
    <w:rsid w:val="00256A08"/>
    <w:rsid w:val="002600B5"/>
    <w:rsid w:val="00261C19"/>
    <w:rsid w:val="00261E3E"/>
    <w:rsid w:val="00261F12"/>
    <w:rsid w:val="0026283E"/>
    <w:rsid w:val="00262B90"/>
    <w:rsid w:val="002634AA"/>
    <w:rsid w:val="00263BFD"/>
    <w:rsid w:val="0026490F"/>
    <w:rsid w:val="00266547"/>
    <w:rsid w:val="00266C6D"/>
    <w:rsid w:val="00266EB3"/>
    <w:rsid w:val="00266F13"/>
    <w:rsid w:val="00271AB1"/>
    <w:rsid w:val="00271E17"/>
    <w:rsid w:val="002720D8"/>
    <w:rsid w:val="00273212"/>
    <w:rsid w:val="0027426B"/>
    <w:rsid w:val="002755C4"/>
    <w:rsid w:val="00280382"/>
    <w:rsid w:val="0028141B"/>
    <w:rsid w:val="00281869"/>
    <w:rsid w:val="00282DBD"/>
    <w:rsid w:val="00283B09"/>
    <w:rsid w:val="00283B35"/>
    <w:rsid w:val="00283FFD"/>
    <w:rsid w:val="0028411A"/>
    <w:rsid w:val="00286656"/>
    <w:rsid w:val="00287E48"/>
    <w:rsid w:val="002912AD"/>
    <w:rsid w:val="002922E8"/>
    <w:rsid w:val="00292DEE"/>
    <w:rsid w:val="00294A0A"/>
    <w:rsid w:val="0029538A"/>
    <w:rsid w:val="002969E2"/>
    <w:rsid w:val="00296D69"/>
    <w:rsid w:val="002A0845"/>
    <w:rsid w:val="002A149A"/>
    <w:rsid w:val="002A2E5F"/>
    <w:rsid w:val="002A4ACC"/>
    <w:rsid w:val="002A4E64"/>
    <w:rsid w:val="002A55AF"/>
    <w:rsid w:val="002A57DB"/>
    <w:rsid w:val="002A6B5E"/>
    <w:rsid w:val="002A6DE9"/>
    <w:rsid w:val="002A78C6"/>
    <w:rsid w:val="002A7D41"/>
    <w:rsid w:val="002A7F6B"/>
    <w:rsid w:val="002B05D3"/>
    <w:rsid w:val="002B0911"/>
    <w:rsid w:val="002B1574"/>
    <w:rsid w:val="002B27F8"/>
    <w:rsid w:val="002B61DB"/>
    <w:rsid w:val="002B7D16"/>
    <w:rsid w:val="002B7EBA"/>
    <w:rsid w:val="002C0B04"/>
    <w:rsid w:val="002C0CC7"/>
    <w:rsid w:val="002C1F3B"/>
    <w:rsid w:val="002C42F5"/>
    <w:rsid w:val="002C43E3"/>
    <w:rsid w:val="002C447E"/>
    <w:rsid w:val="002C4C3F"/>
    <w:rsid w:val="002C583A"/>
    <w:rsid w:val="002C5A4B"/>
    <w:rsid w:val="002C5AAC"/>
    <w:rsid w:val="002D036B"/>
    <w:rsid w:val="002D0838"/>
    <w:rsid w:val="002D178E"/>
    <w:rsid w:val="002D1ED9"/>
    <w:rsid w:val="002D21B7"/>
    <w:rsid w:val="002D38DC"/>
    <w:rsid w:val="002D3C15"/>
    <w:rsid w:val="002D4A0C"/>
    <w:rsid w:val="002D5269"/>
    <w:rsid w:val="002D64AD"/>
    <w:rsid w:val="002D68EA"/>
    <w:rsid w:val="002E0089"/>
    <w:rsid w:val="002E2113"/>
    <w:rsid w:val="002E27E8"/>
    <w:rsid w:val="002E2D83"/>
    <w:rsid w:val="002E31FA"/>
    <w:rsid w:val="002E3AA8"/>
    <w:rsid w:val="002E3D0A"/>
    <w:rsid w:val="002E5FF7"/>
    <w:rsid w:val="002E6BB9"/>
    <w:rsid w:val="002E762B"/>
    <w:rsid w:val="002F039B"/>
    <w:rsid w:val="002F07F2"/>
    <w:rsid w:val="002F0A6B"/>
    <w:rsid w:val="002F1C3B"/>
    <w:rsid w:val="002F2A94"/>
    <w:rsid w:val="002F43DA"/>
    <w:rsid w:val="002F4EB5"/>
    <w:rsid w:val="002F5359"/>
    <w:rsid w:val="002F5E9D"/>
    <w:rsid w:val="002F6EA0"/>
    <w:rsid w:val="002F7583"/>
    <w:rsid w:val="002F799E"/>
    <w:rsid w:val="002F7B8B"/>
    <w:rsid w:val="003015B1"/>
    <w:rsid w:val="0030351D"/>
    <w:rsid w:val="00303D9A"/>
    <w:rsid w:val="00305D32"/>
    <w:rsid w:val="00307201"/>
    <w:rsid w:val="003077EC"/>
    <w:rsid w:val="00307EFB"/>
    <w:rsid w:val="0031061D"/>
    <w:rsid w:val="00311E0A"/>
    <w:rsid w:val="00312C7F"/>
    <w:rsid w:val="003155BF"/>
    <w:rsid w:val="003155D2"/>
    <w:rsid w:val="0031573B"/>
    <w:rsid w:val="0031612D"/>
    <w:rsid w:val="0031689F"/>
    <w:rsid w:val="00316EA0"/>
    <w:rsid w:val="003173B0"/>
    <w:rsid w:val="003200F9"/>
    <w:rsid w:val="003211BE"/>
    <w:rsid w:val="00323011"/>
    <w:rsid w:val="003233BD"/>
    <w:rsid w:val="00323670"/>
    <w:rsid w:val="00323A28"/>
    <w:rsid w:val="00324093"/>
    <w:rsid w:val="003251E8"/>
    <w:rsid w:val="00331DE1"/>
    <w:rsid w:val="003321D4"/>
    <w:rsid w:val="003349F6"/>
    <w:rsid w:val="003354AE"/>
    <w:rsid w:val="00337222"/>
    <w:rsid w:val="003375B0"/>
    <w:rsid w:val="003408A7"/>
    <w:rsid w:val="003431B1"/>
    <w:rsid w:val="0034390A"/>
    <w:rsid w:val="003443CF"/>
    <w:rsid w:val="003448F5"/>
    <w:rsid w:val="00344A67"/>
    <w:rsid w:val="00344D2A"/>
    <w:rsid w:val="00345D2F"/>
    <w:rsid w:val="00347127"/>
    <w:rsid w:val="003475A8"/>
    <w:rsid w:val="003507C5"/>
    <w:rsid w:val="00351F63"/>
    <w:rsid w:val="0035262B"/>
    <w:rsid w:val="0035287C"/>
    <w:rsid w:val="0035354F"/>
    <w:rsid w:val="003545CB"/>
    <w:rsid w:val="00354E5D"/>
    <w:rsid w:val="00354EC7"/>
    <w:rsid w:val="003564EA"/>
    <w:rsid w:val="003579AE"/>
    <w:rsid w:val="00361757"/>
    <w:rsid w:val="00362AA9"/>
    <w:rsid w:val="00362E5C"/>
    <w:rsid w:val="00364247"/>
    <w:rsid w:val="00364C65"/>
    <w:rsid w:val="00366819"/>
    <w:rsid w:val="00370B53"/>
    <w:rsid w:val="0037122A"/>
    <w:rsid w:val="00371658"/>
    <w:rsid w:val="0037226E"/>
    <w:rsid w:val="003729C5"/>
    <w:rsid w:val="00374522"/>
    <w:rsid w:val="00374D5F"/>
    <w:rsid w:val="00374E08"/>
    <w:rsid w:val="00374E64"/>
    <w:rsid w:val="00375933"/>
    <w:rsid w:val="003759D0"/>
    <w:rsid w:val="0037675D"/>
    <w:rsid w:val="00376F97"/>
    <w:rsid w:val="003774BF"/>
    <w:rsid w:val="00377C06"/>
    <w:rsid w:val="003809E7"/>
    <w:rsid w:val="003817AD"/>
    <w:rsid w:val="00382D47"/>
    <w:rsid w:val="003868DC"/>
    <w:rsid w:val="00386A3C"/>
    <w:rsid w:val="0038761A"/>
    <w:rsid w:val="00387F8A"/>
    <w:rsid w:val="00390BF7"/>
    <w:rsid w:val="00390C30"/>
    <w:rsid w:val="00391DE2"/>
    <w:rsid w:val="00392101"/>
    <w:rsid w:val="00393FBF"/>
    <w:rsid w:val="00394642"/>
    <w:rsid w:val="00397DE4"/>
    <w:rsid w:val="003A122F"/>
    <w:rsid w:val="003A30DD"/>
    <w:rsid w:val="003A44FB"/>
    <w:rsid w:val="003A4C55"/>
    <w:rsid w:val="003A5480"/>
    <w:rsid w:val="003A548A"/>
    <w:rsid w:val="003A5E3C"/>
    <w:rsid w:val="003A7A03"/>
    <w:rsid w:val="003B0320"/>
    <w:rsid w:val="003B0DAA"/>
    <w:rsid w:val="003B2330"/>
    <w:rsid w:val="003B2700"/>
    <w:rsid w:val="003B4835"/>
    <w:rsid w:val="003B63D5"/>
    <w:rsid w:val="003B7EA4"/>
    <w:rsid w:val="003C0B7F"/>
    <w:rsid w:val="003C0D92"/>
    <w:rsid w:val="003C1B1F"/>
    <w:rsid w:val="003C1F88"/>
    <w:rsid w:val="003C219A"/>
    <w:rsid w:val="003C3127"/>
    <w:rsid w:val="003C6CCF"/>
    <w:rsid w:val="003C6FA8"/>
    <w:rsid w:val="003C7654"/>
    <w:rsid w:val="003D07E6"/>
    <w:rsid w:val="003D0A2C"/>
    <w:rsid w:val="003D0F25"/>
    <w:rsid w:val="003D10FB"/>
    <w:rsid w:val="003D207E"/>
    <w:rsid w:val="003D2AF3"/>
    <w:rsid w:val="003D35A9"/>
    <w:rsid w:val="003D3B61"/>
    <w:rsid w:val="003D4D34"/>
    <w:rsid w:val="003D5301"/>
    <w:rsid w:val="003D6E64"/>
    <w:rsid w:val="003D717F"/>
    <w:rsid w:val="003D79D2"/>
    <w:rsid w:val="003E24C6"/>
    <w:rsid w:val="003E31E4"/>
    <w:rsid w:val="003E384F"/>
    <w:rsid w:val="003E453B"/>
    <w:rsid w:val="003E5B68"/>
    <w:rsid w:val="003E6270"/>
    <w:rsid w:val="003E6851"/>
    <w:rsid w:val="003E6E86"/>
    <w:rsid w:val="003E73E5"/>
    <w:rsid w:val="003F09CE"/>
    <w:rsid w:val="003F1DC4"/>
    <w:rsid w:val="003F2D3D"/>
    <w:rsid w:val="003F42CB"/>
    <w:rsid w:val="003F4F59"/>
    <w:rsid w:val="003F530C"/>
    <w:rsid w:val="00401C35"/>
    <w:rsid w:val="00403064"/>
    <w:rsid w:val="004048E6"/>
    <w:rsid w:val="004058B6"/>
    <w:rsid w:val="004063C0"/>
    <w:rsid w:val="00406980"/>
    <w:rsid w:val="00406ABD"/>
    <w:rsid w:val="004100F8"/>
    <w:rsid w:val="00411792"/>
    <w:rsid w:val="00411F70"/>
    <w:rsid w:val="0041294E"/>
    <w:rsid w:val="00412A77"/>
    <w:rsid w:val="00412BA8"/>
    <w:rsid w:val="00412CC1"/>
    <w:rsid w:val="0041340F"/>
    <w:rsid w:val="004171CA"/>
    <w:rsid w:val="00420BBC"/>
    <w:rsid w:val="0042118D"/>
    <w:rsid w:val="004234D6"/>
    <w:rsid w:val="004234E8"/>
    <w:rsid w:val="00425EF5"/>
    <w:rsid w:val="00427550"/>
    <w:rsid w:val="00430447"/>
    <w:rsid w:val="00432AD5"/>
    <w:rsid w:val="00434382"/>
    <w:rsid w:val="00434622"/>
    <w:rsid w:val="0043634A"/>
    <w:rsid w:val="00436598"/>
    <w:rsid w:val="00437BB1"/>
    <w:rsid w:val="00440C0D"/>
    <w:rsid w:val="00440C38"/>
    <w:rsid w:val="00441261"/>
    <w:rsid w:val="00442FF1"/>
    <w:rsid w:val="004430BD"/>
    <w:rsid w:val="00443D19"/>
    <w:rsid w:val="00443ED9"/>
    <w:rsid w:val="00444736"/>
    <w:rsid w:val="00444C43"/>
    <w:rsid w:val="00444C8A"/>
    <w:rsid w:val="004453BD"/>
    <w:rsid w:val="00445517"/>
    <w:rsid w:val="00446476"/>
    <w:rsid w:val="00446656"/>
    <w:rsid w:val="004468A4"/>
    <w:rsid w:val="00446AC2"/>
    <w:rsid w:val="00446BCD"/>
    <w:rsid w:val="00446FA3"/>
    <w:rsid w:val="00446FAC"/>
    <w:rsid w:val="00447BBB"/>
    <w:rsid w:val="004543F1"/>
    <w:rsid w:val="00456052"/>
    <w:rsid w:val="00456CC6"/>
    <w:rsid w:val="00457525"/>
    <w:rsid w:val="0046098D"/>
    <w:rsid w:val="00462279"/>
    <w:rsid w:val="00463594"/>
    <w:rsid w:val="00463763"/>
    <w:rsid w:val="00463CE7"/>
    <w:rsid w:val="00465257"/>
    <w:rsid w:val="00466EC8"/>
    <w:rsid w:val="00467E1A"/>
    <w:rsid w:val="00471B08"/>
    <w:rsid w:val="00471B1A"/>
    <w:rsid w:val="0047206C"/>
    <w:rsid w:val="00472143"/>
    <w:rsid w:val="004742FB"/>
    <w:rsid w:val="00474EF8"/>
    <w:rsid w:val="00475FF7"/>
    <w:rsid w:val="0048033C"/>
    <w:rsid w:val="00481CB2"/>
    <w:rsid w:val="004823E5"/>
    <w:rsid w:val="00483ACE"/>
    <w:rsid w:val="00484415"/>
    <w:rsid w:val="0048490E"/>
    <w:rsid w:val="00484DB9"/>
    <w:rsid w:val="00485A0C"/>
    <w:rsid w:val="00485C49"/>
    <w:rsid w:val="0048665B"/>
    <w:rsid w:val="00486CF0"/>
    <w:rsid w:val="0049159A"/>
    <w:rsid w:val="0049372C"/>
    <w:rsid w:val="00493798"/>
    <w:rsid w:val="00494196"/>
    <w:rsid w:val="004941C2"/>
    <w:rsid w:val="00494889"/>
    <w:rsid w:val="00494AC6"/>
    <w:rsid w:val="00495213"/>
    <w:rsid w:val="00495F15"/>
    <w:rsid w:val="004964DB"/>
    <w:rsid w:val="004968A0"/>
    <w:rsid w:val="004A0B45"/>
    <w:rsid w:val="004A16D1"/>
    <w:rsid w:val="004A2A28"/>
    <w:rsid w:val="004A36FE"/>
    <w:rsid w:val="004A37DC"/>
    <w:rsid w:val="004A4D7A"/>
    <w:rsid w:val="004A57ED"/>
    <w:rsid w:val="004A76B4"/>
    <w:rsid w:val="004A7BEF"/>
    <w:rsid w:val="004A7C3B"/>
    <w:rsid w:val="004B1697"/>
    <w:rsid w:val="004B229E"/>
    <w:rsid w:val="004B6A8A"/>
    <w:rsid w:val="004B6E20"/>
    <w:rsid w:val="004C47E3"/>
    <w:rsid w:val="004C503E"/>
    <w:rsid w:val="004D0E56"/>
    <w:rsid w:val="004D142C"/>
    <w:rsid w:val="004D2FD9"/>
    <w:rsid w:val="004D4A34"/>
    <w:rsid w:val="004D52C6"/>
    <w:rsid w:val="004D64A5"/>
    <w:rsid w:val="004E1E97"/>
    <w:rsid w:val="004E392F"/>
    <w:rsid w:val="004E3B7A"/>
    <w:rsid w:val="004E59E6"/>
    <w:rsid w:val="004E73B0"/>
    <w:rsid w:val="004E7874"/>
    <w:rsid w:val="004E7B08"/>
    <w:rsid w:val="004E7DE4"/>
    <w:rsid w:val="004F0112"/>
    <w:rsid w:val="004F2225"/>
    <w:rsid w:val="004F2D52"/>
    <w:rsid w:val="004F2E70"/>
    <w:rsid w:val="004F3030"/>
    <w:rsid w:val="004F3C74"/>
    <w:rsid w:val="004F4158"/>
    <w:rsid w:val="004F4D0C"/>
    <w:rsid w:val="004F5D08"/>
    <w:rsid w:val="005010DE"/>
    <w:rsid w:val="0050131D"/>
    <w:rsid w:val="005014AB"/>
    <w:rsid w:val="00501A05"/>
    <w:rsid w:val="005027DC"/>
    <w:rsid w:val="00503B81"/>
    <w:rsid w:val="0050496E"/>
    <w:rsid w:val="00507719"/>
    <w:rsid w:val="00510A2D"/>
    <w:rsid w:val="005124D9"/>
    <w:rsid w:val="0051709B"/>
    <w:rsid w:val="00522429"/>
    <w:rsid w:val="00522C42"/>
    <w:rsid w:val="0052335D"/>
    <w:rsid w:val="005248BF"/>
    <w:rsid w:val="005255DB"/>
    <w:rsid w:val="00525738"/>
    <w:rsid w:val="005267E8"/>
    <w:rsid w:val="00527651"/>
    <w:rsid w:val="00527816"/>
    <w:rsid w:val="005312C2"/>
    <w:rsid w:val="00531332"/>
    <w:rsid w:val="00531735"/>
    <w:rsid w:val="0053278A"/>
    <w:rsid w:val="00532A53"/>
    <w:rsid w:val="005338FF"/>
    <w:rsid w:val="00534532"/>
    <w:rsid w:val="00537C2D"/>
    <w:rsid w:val="00542591"/>
    <w:rsid w:val="0054388B"/>
    <w:rsid w:val="00543AA6"/>
    <w:rsid w:val="00546C0A"/>
    <w:rsid w:val="00547AAC"/>
    <w:rsid w:val="00547ED1"/>
    <w:rsid w:val="00550057"/>
    <w:rsid w:val="00550294"/>
    <w:rsid w:val="00552F28"/>
    <w:rsid w:val="00553AC5"/>
    <w:rsid w:val="0055455A"/>
    <w:rsid w:val="00554B20"/>
    <w:rsid w:val="00555BF6"/>
    <w:rsid w:val="005560E0"/>
    <w:rsid w:val="00556298"/>
    <w:rsid w:val="005605D5"/>
    <w:rsid w:val="00562D8D"/>
    <w:rsid w:val="00563515"/>
    <w:rsid w:val="0056384A"/>
    <w:rsid w:val="00563A2C"/>
    <w:rsid w:val="00564575"/>
    <w:rsid w:val="005649A6"/>
    <w:rsid w:val="00565587"/>
    <w:rsid w:val="00567B31"/>
    <w:rsid w:val="00572061"/>
    <w:rsid w:val="00573297"/>
    <w:rsid w:val="00574314"/>
    <w:rsid w:val="005745E8"/>
    <w:rsid w:val="005758F2"/>
    <w:rsid w:val="00576109"/>
    <w:rsid w:val="00576427"/>
    <w:rsid w:val="0057666C"/>
    <w:rsid w:val="00577728"/>
    <w:rsid w:val="005815C3"/>
    <w:rsid w:val="00581737"/>
    <w:rsid w:val="005817E8"/>
    <w:rsid w:val="0058204B"/>
    <w:rsid w:val="005840A2"/>
    <w:rsid w:val="005844EC"/>
    <w:rsid w:val="00584E07"/>
    <w:rsid w:val="00587BBC"/>
    <w:rsid w:val="0059002D"/>
    <w:rsid w:val="00591793"/>
    <w:rsid w:val="00591E3B"/>
    <w:rsid w:val="005930B2"/>
    <w:rsid w:val="00593383"/>
    <w:rsid w:val="00594CA3"/>
    <w:rsid w:val="00596E2A"/>
    <w:rsid w:val="005971FE"/>
    <w:rsid w:val="005A0B84"/>
    <w:rsid w:val="005A1045"/>
    <w:rsid w:val="005A2090"/>
    <w:rsid w:val="005A226C"/>
    <w:rsid w:val="005A2CB8"/>
    <w:rsid w:val="005A4750"/>
    <w:rsid w:val="005A475D"/>
    <w:rsid w:val="005A475E"/>
    <w:rsid w:val="005A4EC0"/>
    <w:rsid w:val="005A7909"/>
    <w:rsid w:val="005A79E1"/>
    <w:rsid w:val="005B0547"/>
    <w:rsid w:val="005B0651"/>
    <w:rsid w:val="005B1E40"/>
    <w:rsid w:val="005B35F8"/>
    <w:rsid w:val="005B3D27"/>
    <w:rsid w:val="005B3E5C"/>
    <w:rsid w:val="005B4234"/>
    <w:rsid w:val="005B4B65"/>
    <w:rsid w:val="005B6BA2"/>
    <w:rsid w:val="005C10F6"/>
    <w:rsid w:val="005C1195"/>
    <w:rsid w:val="005C2582"/>
    <w:rsid w:val="005C3166"/>
    <w:rsid w:val="005C3B2D"/>
    <w:rsid w:val="005C427C"/>
    <w:rsid w:val="005C6419"/>
    <w:rsid w:val="005C6F77"/>
    <w:rsid w:val="005C78E5"/>
    <w:rsid w:val="005D113E"/>
    <w:rsid w:val="005D116F"/>
    <w:rsid w:val="005D2367"/>
    <w:rsid w:val="005D28EC"/>
    <w:rsid w:val="005D3027"/>
    <w:rsid w:val="005D4B47"/>
    <w:rsid w:val="005D615A"/>
    <w:rsid w:val="005D6762"/>
    <w:rsid w:val="005E1B3B"/>
    <w:rsid w:val="005E2FEA"/>
    <w:rsid w:val="005E3917"/>
    <w:rsid w:val="005E5567"/>
    <w:rsid w:val="005E70F2"/>
    <w:rsid w:val="005E747B"/>
    <w:rsid w:val="005F029C"/>
    <w:rsid w:val="005F069F"/>
    <w:rsid w:val="005F4954"/>
    <w:rsid w:val="005F6402"/>
    <w:rsid w:val="00600DD9"/>
    <w:rsid w:val="00601C1F"/>
    <w:rsid w:val="00602181"/>
    <w:rsid w:val="006029BF"/>
    <w:rsid w:val="00602CC4"/>
    <w:rsid w:val="006055C9"/>
    <w:rsid w:val="00605650"/>
    <w:rsid w:val="006103F2"/>
    <w:rsid w:val="006109C3"/>
    <w:rsid w:val="00611906"/>
    <w:rsid w:val="00611B6A"/>
    <w:rsid w:val="00611E01"/>
    <w:rsid w:val="00612B01"/>
    <w:rsid w:val="0061320D"/>
    <w:rsid w:val="00614F74"/>
    <w:rsid w:val="00615777"/>
    <w:rsid w:val="00615ED9"/>
    <w:rsid w:val="0061614B"/>
    <w:rsid w:val="00616C30"/>
    <w:rsid w:val="006218C9"/>
    <w:rsid w:val="00622E7F"/>
    <w:rsid w:val="00623077"/>
    <w:rsid w:val="00623C22"/>
    <w:rsid w:val="0062489E"/>
    <w:rsid w:val="00624A1E"/>
    <w:rsid w:val="00625B4B"/>
    <w:rsid w:val="0062728E"/>
    <w:rsid w:val="00627291"/>
    <w:rsid w:val="00630819"/>
    <w:rsid w:val="00632FFF"/>
    <w:rsid w:val="0063312E"/>
    <w:rsid w:val="0063526A"/>
    <w:rsid w:val="00637D8B"/>
    <w:rsid w:val="00637DF5"/>
    <w:rsid w:val="00640D49"/>
    <w:rsid w:val="006413E0"/>
    <w:rsid w:val="00642A51"/>
    <w:rsid w:val="00642D33"/>
    <w:rsid w:val="00643454"/>
    <w:rsid w:val="006435F7"/>
    <w:rsid w:val="006452E2"/>
    <w:rsid w:val="00645B43"/>
    <w:rsid w:val="00646275"/>
    <w:rsid w:val="00646DF5"/>
    <w:rsid w:val="00650FAD"/>
    <w:rsid w:val="00652422"/>
    <w:rsid w:val="00652652"/>
    <w:rsid w:val="00653AD7"/>
    <w:rsid w:val="006549CA"/>
    <w:rsid w:val="0065533F"/>
    <w:rsid w:val="006569EA"/>
    <w:rsid w:val="00657940"/>
    <w:rsid w:val="00660861"/>
    <w:rsid w:val="00660B18"/>
    <w:rsid w:val="006633D2"/>
    <w:rsid w:val="006642D6"/>
    <w:rsid w:val="0066473C"/>
    <w:rsid w:val="00664A99"/>
    <w:rsid w:val="00664F4D"/>
    <w:rsid w:val="00665D59"/>
    <w:rsid w:val="00666BD0"/>
    <w:rsid w:val="0066731E"/>
    <w:rsid w:val="0066740A"/>
    <w:rsid w:val="00667933"/>
    <w:rsid w:val="00667DED"/>
    <w:rsid w:val="00670112"/>
    <w:rsid w:val="0067045E"/>
    <w:rsid w:val="006718F7"/>
    <w:rsid w:val="00672E79"/>
    <w:rsid w:val="00672E7D"/>
    <w:rsid w:val="00674713"/>
    <w:rsid w:val="0067507C"/>
    <w:rsid w:val="0067683D"/>
    <w:rsid w:val="00677F0C"/>
    <w:rsid w:val="00677FEC"/>
    <w:rsid w:val="00680E50"/>
    <w:rsid w:val="00681243"/>
    <w:rsid w:val="006826C6"/>
    <w:rsid w:val="00683F5A"/>
    <w:rsid w:val="006859C2"/>
    <w:rsid w:val="00685B92"/>
    <w:rsid w:val="00686B14"/>
    <w:rsid w:val="00686B23"/>
    <w:rsid w:val="00686C96"/>
    <w:rsid w:val="00687120"/>
    <w:rsid w:val="0069055C"/>
    <w:rsid w:val="006906A7"/>
    <w:rsid w:val="00690AB4"/>
    <w:rsid w:val="0069137E"/>
    <w:rsid w:val="00692C57"/>
    <w:rsid w:val="00692CA0"/>
    <w:rsid w:val="00692F02"/>
    <w:rsid w:val="00692F7F"/>
    <w:rsid w:val="00693024"/>
    <w:rsid w:val="006936D8"/>
    <w:rsid w:val="00693F1D"/>
    <w:rsid w:val="00694CCF"/>
    <w:rsid w:val="00694E5A"/>
    <w:rsid w:val="00696698"/>
    <w:rsid w:val="006A0650"/>
    <w:rsid w:val="006A0DAB"/>
    <w:rsid w:val="006A2747"/>
    <w:rsid w:val="006A29AA"/>
    <w:rsid w:val="006A3006"/>
    <w:rsid w:val="006A35CB"/>
    <w:rsid w:val="006A37C5"/>
    <w:rsid w:val="006A44CF"/>
    <w:rsid w:val="006A45C4"/>
    <w:rsid w:val="006B154F"/>
    <w:rsid w:val="006B2C5C"/>
    <w:rsid w:val="006B2D89"/>
    <w:rsid w:val="006B2F59"/>
    <w:rsid w:val="006B4221"/>
    <w:rsid w:val="006B475F"/>
    <w:rsid w:val="006B4FC3"/>
    <w:rsid w:val="006C009A"/>
    <w:rsid w:val="006C02EC"/>
    <w:rsid w:val="006C1045"/>
    <w:rsid w:val="006C20AB"/>
    <w:rsid w:val="006C2600"/>
    <w:rsid w:val="006C271A"/>
    <w:rsid w:val="006C3477"/>
    <w:rsid w:val="006C34F6"/>
    <w:rsid w:val="006C527E"/>
    <w:rsid w:val="006C5288"/>
    <w:rsid w:val="006C535D"/>
    <w:rsid w:val="006C5E76"/>
    <w:rsid w:val="006C6B58"/>
    <w:rsid w:val="006C6B5B"/>
    <w:rsid w:val="006C754F"/>
    <w:rsid w:val="006D1066"/>
    <w:rsid w:val="006D2171"/>
    <w:rsid w:val="006D2651"/>
    <w:rsid w:val="006D333E"/>
    <w:rsid w:val="006D35BD"/>
    <w:rsid w:val="006D4218"/>
    <w:rsid w:val="006D4F3D"/>
    <w:rsid w:val="006D664A"/>
    <w:rsid w:val="006D6BFE"/>
    <w:rsid w:val="006D7604"/>
    <w:rsid w:val="006D7E18"/>
    <w:rsid w:val="006E0CF1"/>
    <w:rsid w:val="006E1701"/>
    <w:rsid w:val="006E350C"/>
    <w:rsid w:val="006E3F12"/>
    <w:rsid w:val="006E500E"/>
    <w:rsid w:val="006E58E5"/>
    <w:rsid w:val="006E598C"/>
    <w:rsid w:val="006E636A"/>
    <w:rsid w:val="006F12AE"/>
    <w:rsid w:val="006F1BE6"/>
    <w:rsid w:val="006F2929"/>
    <w:rsid w:val="006F3666"/>
    <w:rsid w:val="006F64CE"/>
    <w:rsid w:val="006F6501"/>
    <w:rsid w:val="006F6A04"/>
    <w:rsid w:val="006F6F31"/>
    <w:rsid w:val="006F760D"/>
    <w:rsid w:val="007000AC"/>
    <w:rsid w:val="0070062E"/>
    <w:rsid w:val="00700FDA"/>
    <w:rsid w:val="00702CD8"/>
    <w:rsid w:val="00704121"/>
    <w:rsid w:val="0070480A"/>
    <w:rsid w:val="00704E9B"/>
    <w:rsid w:val="0070535F"/>
    <w:rsid w:val="007054FE"/>
    <w:rsid w:val="0070789E"/>
    <w:rsid w:val="00707948"/>
    <w:rsid w:val="00707CAD"/>
    <w:rsid w:val="00710AB7"/>
    <w:rsid w:val="00710ACD"/>
    <w:rsid w:val="00710B98"/>
    <w:rsid w:val="007110F0"/>
    <w:rsid w:val="00711CE3"/>
    <w:rsid w:val="00711D48"/>
    <w:rsid w:val="00712DCF"/>
    <w:rsid w:val="00713127"/>
    <w:rsid w:val="007158BB"/>
    <w:rsid w:val="0071737A"/>
    <w:rsid w:val="00720458"/>
    <w:rsid w:val="00720E80"/>
    <w:rsid w:val="00721D52"/>
    <w:rsid w:val="00722095"/>
    <w:rsid w:val="00723079"/>
    <w:rsid w:val="00723416"/>
    <w:rsid w:val="00723777"/>
    <w:rsid w:val="007237B0"/>
    <w:rsid w:val="00723D8E"/>
    <w:rsid w:val="00724A8B"/>
    <w:rsid w:val="0073032A"/>
    <w:rsid w:val="0073220E"/>
    <w:rsid w:val="0073249A"/>
    <w:rsid w:val="00732740"/>
    <w:rsid w:val="00733D9F"/>
    <w:rsid w:val="0073515A"/>
    <w:rsid w:val="00735C23"/>
    <w:rsid w:val="007368B1"/>
    <w:rsid w:val="00736C63"/>
    <w:rsid w:val="00737A71"/>
    <w:rsid w:val="007408D2"/>
    <w:rsid w:val="00740975"/>
    <w:rsid w:val="00741074"/>
    <w:rsid w:val="00741E69"/>
    <w:rsid w:val="0074410D"/>
    <w:rsid w:val="007445FC"/>
    <w:rsid w:val="00746496"/>
    <w:rsid w:val="00746EB2"/>
    <w:rsid w:val="007471FD"/>
    <w:rsid w:val="007476B0"/>
    <w:rsid w:val="00747D55"/>
    <w:rsid w:val="00747F78"/>
    <w:rsid w:val="0075012E"/>
    <w:rsid w:val="007513D0"/>
    <w:rsid w:val="007517C3"/>
    <w:rsid w:val="00751D0D"/>
    <w:rsid w:val="00751E72"/>
    <w:rsid w:val="0075314E"/>
    <w:rsid w:val="0075386F"/>
    <w:rsid w:val="007560E0"/>
    <w:rsid w:val="00757740"/>
    <w:rsid w:val="00757F83"/>
    <w:rsid w:val="00760E40"/>
    <w:rsid w:val="00760F00"/>
    <w:rsid w:val="00762064"/>
    <w:rsid w:val="007644F8"/>
    <w:rsid w:val="0076457A"/>
    <w:rsid w:val="00764896"/>
    <w:rsid w:val="00764D4B"/>
    <w:rsid w:val="007657D6"/>
    <w:rsid w:val="00765BF3"/>
    <w:rsid w:val="007660EF"/>
    <w:rsid w:val="00766D94"/>
    <w:rsid w:val="00766F9C"/>
    <w:rsid w:val="007706B8"/>
    <w:rsid w:val="007708A5"/>
    <w:rsid w:val="00771DDB"/>
    <w:rsid w:val="00771E57"/>
    <w:rsid w:val="00775C11"/>
    <w:rsid w:val="00777B09"/>
    <w:rsid w:val="007808A5"/>
    <w:rsid w:val="007819A8"/>
    <w:rsid w:val="0078273F"/>
    <w:rsid w:val="00784522"/>
    <w:rsid w:val="00784758"/>
    <w:rsid w:val="00784DE6"/>
    <w:rsid w:val="00787943"/>
    <w:rsid w:val="0079030D"/>
    <w:rsid w:val="0079193F"/>
    <w:rsid w:val="00792716"/>
    <w:rsid w:val="007932BB"/>
    <w:rsid w:val="00794B12"/>
    <w:rsid w:val="00794EB5"/>
    <w:rsid w:val="007955B5"/>
    <w:rsid w:val="00796208"/>
    <w:rsid w:val="00797881"/>
    <w:rsid w:val="007979FD"/>
    <w:rsid w:val="007A0481"/>
    <w:rsid w:val="007A2F57"/>
    <w:rsid w:val="007A491C"/>
    <w:rsid w:val="007A4AAB"/>
    <w:rsid w:val="007A503C"/>
    <w:rsid w:val="007A5064"/>
    <w:rsid w:val="007A5492"/>
    <w:rsid w:val="007A7FF8"/>
    <w:rsid w:val="007B00B5"/>
    <w:rsid w:val="007B08B3"/>
    <w:rsid w:val="007B211F"/>
    <w:rsid w:val="007B3684"/>
    <w:rsid w:val="007B3B70"/>
    <w:rsid w:val="007B4A3B"/>
    <w:rsid w:val="007B5314"/>
    <w:rsid w:val="007B6064"/>
    <w:rsid w:val="007B6BDA"/>
    <w:rsid w:val="007B7392"/>
    <w:rsid w:val="007C017F"/>
    <w:rsid w:val="007C049F"/>
    <w:rsid w:val="007C0A51"/>
    <w:rsid w:val="007C160C"/>
    <w:rsid w:val="007C1693"/>
    <w:rsid w:val="007C21EF"/>
    <w:rsid w:val="007C38B0"/>
    <w:rsid w:val="007C5E93"/>
    <w:rsid w:val="007C68E4"/>
    <w:rsid w:val="007C6BA9"/>
    <w:rsid w:val="007D02FD"/>
    <w:rsid w:val="007D2C2A"/>
    <w:rsid w:val="007D3038"/>
    <w:rsid w:val="007D31A9"/>
    <w:rsid w:val="007D39D4"/>
    <w:rsid w:val="007D4457"/>
    <w:rsid w:val="007D52D7"/>
    <w:rsid w:val="007D598B"/>
    <w:rsid w:val="007D6D35"/>
    <w:rsid w:val="007E0E6A"/>
    <w:rsid w:val="007E0FEE"/>
    <w:rsid w:val="007E19F3"/>
    <w:rsid w:val="007E2F02"/>
    <w:rsid w:val="007E4697"/>
    <w:rsid w:val="007E4A69"/>
    <w:rsid w:val="007E5F16"/>
    <w:rsid w:val="007E5FAE"/>
    <w:rsid w:val="007F0C53"/>
    <w:rsid w:val="007F2CEA"/>
    <w:rsid w:val="007F573C"/>
    <w:rsid w:val="007F6BA4"/>
    <w:rsid w:val="00800F83"/>
    <w:rsid w:val="00801D48"/>
    <w:rsid w:val="00804055"/>
    <w:rsid w:val="00806FD2"/>
    <w:rsid w:val="00807153"/>
    <w:rsid w:val="00807DF9"/>
    <w:rsid w:val="008116DF"/>
    <w:rsid w:val="00812BC3"/>
    <w:rsid w:val="00813578"/>
    <w:rsid w:val="00813875"/>
    <w:rsid w:val="00814DB2"/>
    <w:rsid w:val="00815EF8"/>
    <w:rsid w:val="008166AE"/>
    <w:rsid w:val="00816731"/>
    <w:rsid w:val="0082007C"/>
    <w:rsid w:val="00820121"/>
    <w:rsid w:val="008214C7"/>
    <w:rsid w:val="00821A3E"/>
    <w:rsid w:val="00821AB7"/>
    <w:rsid w:val="0082285E"/>
    <w:rsid w:val="00822D62"/>
    <w:rsid w:val="0082428B"/>
    <w:rsid w:val="00825452"/>
    <w:rsid w:val="00827AF7"/>
    <w:rsid w:val="00827D60"/>
    <w:rsid w:val="00833F9A"/>
    <w:rsid w:val="00835345"/>
    <w:rsid w:val="00835886"/>
    <w:rsid w:val="00835E38"/>
    <w:rsid w:val="00836C77"/>
    <w:rsid w:val="008371B1"/>
    <w:rsid w:val="00837F5A"/>
    <w:rsid w:val="00840E46"/>
    <w:rsid w:val="00841211"/>
    <w:rsid w:val="008412DB"/>
    <w:rsid w:val="0084225A"/>
    <w:rsid w:val="0084267A"/>
    <w:rsid w:val="00844984"/>
    <w:rsid w:val="00845C51"/>
    <w:rsid w:val="00846D80"/>
    <w:rsid w:val="008501C1"/>
    <w:rsid w:val="008509A4"/>
    <w:rsid w:val="008514F1"/>
    <w:rsid w:val="00855C07"/>
    <w:rsid w:val="00856726"/>
    <w:rsid w:val="00856753"/>
    <w:rsid w:val="00857294"/>
    <w:rsid w:val="00860488"/>
    <w:rsid w:val="00862CB6"/>
    <w:rsid w:val="00863622"/>
    <w:rsid w:val="0086459B"/>
    <w:rsid w:val="00864E66"/>
    <w:rsid w:val="0086593E"/>
    <w:rsid w:val="00865B1C"/>
    <w:rsid w:val="00865CB7"/>
    <w:rsid w:val="00865EE0"/>
    <w:rsid w:val="00866CA2"/>
    <w:rsid w:val="008701B3"/>
    <w:rsid w:val="0087072A"/>
    <w:rsid w:val="00870E03"/>
    <w:rsid w:val="0087158F"/>
    <w:rsid w:val="00871CC4"/>
    <w:rsid w:val="0087248B"/>
    <w:rsid w:val="0087288D"/>
    <w:rsid w:val="0087442D"/>
    <w:rsid w:val="00875528"/>
    <w:rsid w:val="00876233"/>
    <w:rsid w:val="00876271"/>
    <w:rsid w:val="00876309"/>
    <w:rsid w:val="0087666B"/>
    <w:rsid w:val="008771AA"/>
    <w:rsid w:val="008807CE"/>
    <w:rsid w:val="00880FA6"/>
    <w:rsid w:val="008814FE"/>
    <w:rsid w:val="008818BF"/>
    <w:rsid w:val="008824F8"/>
    <w:rsid w:val="008827F3"/>
    <w:rsid w:val="00882955"/>
    <w:rsid w:val="00882BBD"/>
    <w:rsid w:val="008844D1"/>
    <w:rsid w:val="008852CB"/>
    <w:rsid w:val="0088581F"/>
    <w:rsid w:val="00885B6E"/>
    <w:rsid w:val="00886562"/>
    <w:rsid w:val="00887B92"/>
    <w:rsid w:val="00890E11"/>
    <w:rsid w:val="00891AD4"/>
    <w:rsid w:val="008921D5"/>
    <w:rsid w:val="0089305B"/>
    <w:rsid w:val="008935B5"/>
    <w:rsid w:val="00896C56"/>
    <w:rsid w:val="00896CAD"/>
    <w:rsid w:val="008979F7"/>
    <w:rsid w:val="00897FE6"/>
    <w:rsid w:val="008A0222"/>
    <w:rsid w:val="008A2C86"/>
    <w:rsid w:val="008A3A84"/>
    <w:rsid w:val="008A5F09"/>
    <w:rsid w:val="008A6091"/>
    <w:rsid w:val="008A6B74"/>
    <w:rsid w:val="008A76FF"/>
    <w:rsid w:val="008A7C67"/>
    <w:rsid w:val="008A7D54"/>
    <w:rsid w:val="008A7E83"/>
    <w:rsid w:val="008B2ADD"/>
    <w:rsid w:val="008B4762"/>
    <w:rsid w:val="008B50BB"/>
    <w:rsid w:val="008B6146"/>
    <w:rsid w:val="008B69A9"/>
    <w:rsid w:val="008C002F"/>
    <w:rsid w:val="008C00CD"/>
    <w:rsid w:val="008C018A"/>
    <w:rsid w:val="008C0326"/>
    <w:rsid w:val="008C07B8"/>
    <w:rsid w:val="008C0DBA"/>
    <w:rsid w:val="008C343C"/>
    <w:rsid w:val="008C352F"/>
    <w:rsid w:val="008C3D7D"/>
    <w:rsid w:val="008C3E70"/>
    <w:rsid w:val="008C4969"/>
    <w:rsid w:val="008C5A97"/>
    <w:rsid w:val="008C5F82"/>
    <w:rsid w:val="008C60A8"/>
    <w:rsid w:val="008D0592"/>
    <w:rsid w:val="008D1AA2"/>
    <w:rsid w:val="008D2C08"/>
    <w:rsid w:val="008D307E"/>
    <w:rsid w:val="008D3C95"/>
    <w:rsid w:val="008D4DF3"/>
    <w:rsid w:val="008D4E56"/>
    <w:rsid w:val="008D6C0A"/>
    <w:rsid w:val="008D6F81"/>
    <w:rsid w:val="008E1445"/>
    <w:rsid w:val="008E16CD"/>
    <w:rsid w:val="008E24ED"/>
    <w:rsid w:val="008E3A38"/>
    <w:rsid w:val="008E3B2A"/>
    <w:rsid w:val="008E40A2"/>
    <w:rsid w:val="008E4576"/>
    <w:rsid w:val="008E5095"/>
    <w:rsid w:val="008E7B0E"/>
    <w:rsid w:val="008E7EAC"/>
    <w:rsid w:val="008F041C"/>
    <w:rsid w:val="008F0EA3"/>
    <w:rsid w:val="008F16F3"/>
    <w:rsid w:val="008F3446"/>
    <w:rsid w:val="008F40AA"/>
    <w:rsid w:val="008F5094"/>
    <w:rsid w:val="008F55ED"/>
    <w:rsid w:val="008F779E"/>
    <w:rsid w:val="00900A5A"/>
    <w:rsid w:val="00900C00"/>
    <w:rsid w:val="00900C98"/>
    <w:rsid w:val="0090133C"/>
    <w:rsid w:val="009022D8"/>
    <w:rsid w:val="009022E4"/>
    <w:rsid w:val="0090508B"/>
    <w:rsid w:val="00905131"/>
    <w:rsid w:val="00905C8F"/>
    <w:rsid w:val="00905EB9"/>
    <w:rsid w:val="00907040"/>
    <w:rsid w:val="0090757B"/>
    <w:rsid w:val="00910680"/>
    <w:rsid w:val="009106B1"/>
    <w:rsid w:val="00911000"/>
    <w:rsid w:val="00911AE0"/>
    <w:rsid w:val="00911B06"/>
    <w:rsid w:val="00913015"/>
    <w:rsid w:val="0091339A"/>
    <w:rsid w:val="009135D1"/>
    <w:rsid w:val="0091442D"/>
    <w:rsid w:val="00915449"/>
    <w:rsid w:val="00915689"/>
    <w:rsid w:val="009161BA"/>
    <w:rsid w:val="009173C1"/>
    <w:rsid w:val="00921BDC"/>
    <w:rsid w:val="00922221"/>
    <w:rsid w:val="00924027"/>
    <w:rsid w:val="00924131"/>
    <w:rsid w:val="0092442F"/>
    <w:rsid w:val="009266DA"/>
    <w:rsid w:val="00926816"/>
    <w:rsid w:val="00926EBA"/>
    <w:rsid w:val="009303B2"/>
    <w:rsid w:val="00930493"/>
    <w:rsid w:val="00930910"/>
    <w:rsid w:val="00930CEA"/>
    <w:rsid w:val="009312D1"/>
    <w:rsid w:val="00932091"/>
    <w:rsid w:val="00932770"/>
    <w:rsid w:val="009333F3"/>
    <w:rsid w:val="0093347E"/>
    <w:rsid w:val="00934E35"/>
    <w:rsid w:val="00935044"/>
    <w:rsid w:val="00935B46"/>
    <w:rsid w:val="00941536"/>
    <w:rsid w:val="00941850"/>
    <w:rsid w:val="00941884"/>
    <w:rsid w:val="00941AED"/>
    <w:rsid w:val="00942547"/>
    <w:rsid w:val="00943A2C"/>
    <w:rsid w:val="00943E3E"/>
    <w:rsid w:val="00944484"/>
    <w:rsid w:val="00944542"/>
    <w:rsid w:val="00947DE6"/>
    <w:rsid w:val="00950779"/>
    <w:rsid w:val="009508E2"/>
    <w:rsid w:val="00950ADF"/>
    <w:rsid w:val="00950F4F"/>
    <w:rsid w:val="009513A6"/>
    <w:rsid w:val="0095227F"/>
    <w:rsid w:val="00955AF3"/>
    <w:rsid w:val="00956375"/>
    <w:rsid w:val="00956F43"/>
    <w:rsid w:val="0095702E"/>
    <w:rsid w:val="00961FFD"/>
    <w:rsid w:val="00962E84"/>
    <w:rsid w:val="00963037"/>
    <w:rsid w:val="00963D64"/>
    <w:rsid w:val="00964660"/>
    <w:rsid w:val="009656D0"/>
    <w:rsid w:val="0096649B"/>
    <w:rsid w:val="00970185"/>
    <w:rsid w:val="00971C57"/>
    <w:rsid w:val="009726CA"/>
    <w:rsid w:val="00973A80"/>
    <w:rsid w:val="00973E4C"/>
    <w:rsid w:val="0097457D"/>
    <w:rsid w:val="00974DCD"/>
    <w:rsid w:val="00976539"/>
    <w:rsid w:val="00976598"/>
    <w:rsid w:val="00976624"/>
    <w:rsid w:val="00977EF8"/>
    <w:rsid w:val="00980749"/>
    <w:rsid w:val="009810E0"/>
    <w:rsid w:val="00983498"/>
    <w:rsid w:val="009866A4"/>
    <w:rsid w:val="00990811"/>
    <w:rsid w:val="009909A6"/>
    <w:rsid w:val="00991308"/>
    <w:rsid w:val="009917E5"/>
    <w:rsid w:val="009922CA"/>
    <w:rsid w:val="0099230F"/>
    <w:rsid w:val="0099263B"/>
    <w:rsid w:val="00992A81"/>
    <w:rsid w:val="00996014"/>
    <w:rsid w:val="00997122"/>
    <w:rsid w:val="0099771C"/>
    <w:rsid w:val="00997FDF"/>
    <w:rsid w:val="009A0332"/>
    <w:rsid w:val="009A150C"/>
    <w:rsid w:val="009A2711"/>
    <w:rsid w:val="009A311C"/>
    <w:rsid w:val="009A3271"/>
    <w:rsid w:val="009A4437"/>
    <w:rsid w:val="009A5E52"/>
    <w:rsid w:val="009A6287"/>
    <w:rsid w:val="009A6FF8"/>
    <w:rsid w:val="009A703F"/>
    <w:rsid w:val="009A72BC"/>
    <w:rsid w:val="009A7AE5"/>
    <w:rsid w:val="009B2265"/>
    <w:rsid w:val="009B4234"/>
    <w:rsid w:val="009B427A"/>
    <w:rsid w:val="009B428B"/>
    <w:rsid w:val="009B7165"/>
    <w:rsid w:val="009B7CE6"/>
    <w:rsid w:val="009C1011"/>
    <w:rsid w:val="009C182E"/>
    <w:rsid w:val="009C3BED"/>
    <w:rsid w:val="009C4B92"/>
    <w:rsid w:val="009C5729"/>
    <w:rsid w:val="009C68F3"/>
    <w:rsid w:val="009C6BBA"/>
    <w:rsid w:val="009C75CD"/>
    <w:rsid w:val="009D0B81"/>
    <w:rsid w:val="009D110C"/>
    <w:rsid w:val="009D157E"/>
    <w:rsid w:val="009D193C"/>
    <w:rsid w:val="009D1FFF"/>
    <w:rsid w:val="009D5082"/>
    <w:rsid w:val="009D568D"/>
    <w:rsid w:val="009E0EED"/>
    <w:rsid w:val="009E3499"/>
    <w:rsid w:val="009E55E6"/>
    <w:rsid w:val="009E7DE9"/>
    <w:rsid w:val="009F0641"/>
    <w:rsid w:val="009F16AB"/>
    <w:rsid w:val="009F18E2"/>
    <w:rsid w:val="009F1C7D"/>
    <w:rsid w:val="009F25A3"/>
    <w:rsid w:val="009F2BB0"/>
    <w:rsid w:val="009F40A9"/>
    <w:rsid w:val="009F446A"/>
    <w:rsid w:val="009F5971"/>
    <w:rsid w:val="009F5B74"/>
    <w:rsid w:val="009F6751"/>
    <w:rsid w:val="00A0144C"/>
    <w:rsid w:val="00A023FB"/>
    <w:rsid w:val="00A0369C"/>
    <w:rsid w:val="00A038F2"/>
    <w:rsid w:val="00A03A7C"/>
    <w:rsid w:val="00A05C7E"/>
    <w:rsid w:val="00A060C2"/>
    <w:rsid w:val="00A0784E"/>
    <w:rsid w:val="00A10E57"/>
    <w:rsid w:val="00A121FF"/>
    <w:rsid w:val="00A1327A"/>
    <w:rsid w:val="00A1412D"/>
    <w:rsid w:val="00A14917"/>
    <w:rsid w:val="00A17E6E"/>
    <w:rsid w:val="00A20265"/>
    <w:rsid w:val="00A210A8"/>
    <w:rsid w:val="00A231F3"/>
    <w:rsid w:val="00A232DD"/>
    <w:rsid w:val="00A23AAA"/>
    <w:rsid w:val="00A25DD2"/>
    <w:rsid w:val="00A26A31"/>
    <w:rsid w:val="00A27336"/>
    <w:rsid w:val="00A307B3"/>
    <w:rsid w:val="00A3084C"/>
    <w:rsid w:val="00A338BD"/>
    <w:rsid w:val="00A33BBE"/>
    <w:rsid w:val="00A33D3A"/>
    <w:rsid w:val="00A34B2C"/>
    <w:rsid w:val="00A3507D"/>
    <w:rsid w:val="00A35EAE"/>
    <w:rsid w:val="00A3678B"/>
    <w:rsid w:val="00A36EF0"/>
    <w:rsid w:val="00A41F07"/>
    <w:rsid w:val="00A432CD"/>
    <w:rsid w:val="00A43CB5"/>
    <w:rsid w:val="00A44F44"/>
    <w:rsid w:val="00A44F72"/>
    <w:rsid w:val="00A46CB5"/>
    <w:rsid w:val="00A5090C"/>
    <w:rsid w:val="00A520B7"/>
    <w:rsid w:val="00A53C16"/>
    <w:rsid w:val="00A53C52"/>
    <w:rsid w:val="00A5689B"/>
    <w:rsid w:val="00A578D1"/>
    <w:rsid w:val="00A60AFB"/>
    <w:rsid w:val="00A60FC5"/>
    <w:rsid w:val="00A6195F"/>
    <w:rsid w:val="00A61B01"/>
    <w:rsid w:val="00A62EC8"/>
    <w:rsid w:val="00A63B50"/>
    <w:rsid w:val="00A6401E"/>
    <w:rsid w:val="00A6637F"/>
    <w:rsid w:val="00A66688"/>
    <w:rsid w:val="00A706E1"/>
    <w:rsid w:val="00A71006"/>
    <w:rsid w:val="00A7149A"/>
    <w:rsid w:val="00A73471"/>
    <w:rsid w:val="00A7491B"/>
    <w:rsid w:val="00A74F64"/>
    <w:rsid w:val="00A75B27"/>
    <w:rsid w:val="00A76A3E"/>
    <w:rsid w:val="00A77F8A"/>
    <w:rsid w:val="00A80307"/>
    <w:rsid w:val="00A808A2"/>
    <w:rsid w:val="00A80FF5"/>
    <w:rsid w:val="00A81369"/>
    <w:rsid w:val="00A8482F"/>
    <w:rsid w:val="00A853B5"/>
    <w:rsid w:val="00A85605"/>
    <w:rsid w:val="00A9055F"/>
    <w:rsid w:val="00A906E7"/>
    <w:rsid w:val="00A908A7"/>
    <w:rsid w:val="00A90C7A"/>
    <w:rsid w:val="00A90F67"/>
    <w:rsid w:val="00A90FB6"/>
    <w:rsid w:val="00A916F8"/>
    <w:rsid w:val="00A92C52"/>
    <w:rsid w:val="00A94A8E"/>
    <w:rsid w:val="00A96D40"/>
    <w:rsid w:val="00AA1BC0"/>
    <w:rsid w:val="00AA35A8"/>
    <w:rsid w:val="00AA403B"/>
    <w:rsid w:val="00AA440D"/>
    <w:rsid w:val="00AA4D12"/>
    <w:rsid w:val="00AA6B73"/>
    <w:rsid w:val="00AA7278"/>
    <w:rsid w:val="00AA7A08"/>
    <w:rsid w:val="00AB0C96"/>
    <w:rsid w:val="00AB1E9C"/>
    <w:rsid w:val="00AB249C"/>
    <w:rsid w:val="00AB26B8"/>
    <w:rsid w:val="00AB39BD"/>
    <w:rsid w:val="00AB4337"/>
    <w:rsid w:val="00AB5903"/>
    <w:rsid w:val="00AC10E6"/>
    <w:rsid w:val="00AC1B59"/>
    <w:rsid w:val="00AC2DE5"/>
    <w:rsid w:val="00AC39E8"/>
    <w:rsid w:val="00AC43F1"/>
    <w:rsid w:val="00AC46B0"/>
    <w:rsid w:val="00AC4D28"/>
    <w:rsid w:val="00AC54A5"/>
    <w:rsid w:val="00AC551E"/>
    <w:rsid w:val="00AC6272"/>
    <w:rsid w:val="00AC659B"/>
    <w:rsid w:val="00AD0D6B"/>
    <w:rsid w:val="00AD179C"/>
    <w:rsid w:val="00AD3281"/>
    <w:rsid w:val="00AD511A"/>
    <w:rsid w:val="00AD5F4F"/>
    <w:rsid w:val="00AD5FBF"/>
    <w:rsid w:val="00AE189E"/>
    <w:rsid w:val="00AE2067"/>
    <w:rsid w:val="00AE2DFC"/>
    <w:rsid w:val="00AE308C"/>
    <w:rsid w:val="00AE3E9E"/>
    <w:rsid w:val="00AE4350"/>
    <w:rsid w:val="00AE48D6"/>
    <w:rsid w:val="00AE578E"/>
    <w:rsid w:val="00AE7299"/>
    <w:rsid w:val="00AE74B4"/>
    <w:rsid w:val="00AE78B2"/>
    <w:rsid w:val="00AE7FC3"/>
    <w:rsid w:val="00AF0945"/>
    <w:rsid w:val="00AF3A5A"/>
    <w:rsid w:val="00AF4182"/>
    <w:rsid w:val="00AF54CE"/>
    <w:rsid w:val="00AF5933"/>
    <w:rsid w:val="00AF619D"/>
    <w:rsid w:val="00AF68A1"/>
    <w:rsid w:val="00AF7B93"/>
    <w:rsid w:val="00B00FD8"/>
    <w:rsid w:val="00B00FF8"/>
    <w:rsid w:val="00B01BE4"/>
    <w:rsid w:val="00B02219"/>
    <w:rsid w:val="00B0250C"/>
    <w:rsid w:val="00B03188"/>
    <w:rsid w:val="00B03400"/>
    <w:rsid w:val="00B03E22"/>
    <w:rsid w:val="00B0484D"/>
    <w:rsid w:val="00B051B8"/>
    <w:rsid w:val="00B0548C"/>
    <w:rsid w:val="00B06039"/>
    <w:rsid w:val="00B0747A"/>
    <w:rsid w:val="00B0758C"/>
    <w:rsid w:val="00B113AF"/>
    <w:rsid w:val="00B1227C"/>
    <w:rsid w:val="00B15390"/>
    <w:rsid w:val="00B15D53"/>
    <w:rsid w:val="00B15E7D"/>
    <w:rsid w:val="00B169AA"/>
    <w:rsid w:val="00B172E2"/>
    <w:rsid w:val="00B177AF"/>
    <w:rsid w:val="00B20366"/>
    <w:rsid w:val="00B206A1"/>
    <w:rsid w:val="00B21D3B"/>
    <w:rsid w:val="00B22714"/>
    <w:rsid w:val="00B23301"/>
    <w:rsid w:val="00B247FA"/>
    <w:rsid w:val="00B251A8"/>
    <w:rsid w:val="00B25252"/>
    <w:rsid w:val="00B26877"/>
    <w:rsid w:val="00B27C60"/>
    <w:rsid w:val="00B27D1F"/>
    <w:rsid w:val="00B31312"/>
    <w:rsid w:val="00B31591"/>
    <w:rsid w:val="00B31DA9"/>
    <w:rsid w:val="00B34CD8"/>
    <w:rsid w:val="00B358A1"/>
    <w:rsid w:val="00B3611B"/>
    <w:rsid w:val="00B36859"/>
    <w:rsid w:val="00B37B59"/>
    <w:rsid w:val="00B37FBB"/>
    <w:rsid w:val="00B403D2"/>
    <w:rsid w:val="00B40949"/>
    <w:rsid w:val="00B409F1"/>
    <w:rsid w:val="00B41403"/>
    <w:rsid w:val="00B4149D"/>
    <w:rsid w:val="00B433ED"/>
    <w:rsid w:val="00B437DC"/>
    <w:rsid w:val="00B476BD"/>
    <w:rsid w:val="00B47DC1"/>
    <w:rsid w:val="00B52ED9"/>
    <w:rsid w:val="00B532DB"/>
    <w:rsid w:val="00B539F9"/>
    <w:rsid w:val="00B53BD8"/>
    <w:rsid w:val="00B54BA0"/>
    <w:rsid w:val="00B55046"/>
    <w:rsid w:val="00B5566D"/>
    <w:rsid w:val="00B557D7"/>
    <w:rsid w:val="00B57ABD"/>
    <w:rsid w:val="00B60126"/>
    <w:rsid w:val="00B619A8"/>
    <w:rsid w:val="00B62C76"/>
    <w:rsid w:val="00B62EF0"/>
    <w:rsid w:val="00B64051"/>
    <w:rsid w:val="00B66023"/>
    <w:rsid w:val="00B6684C"/>
    <w:rsid w:val="00B719B0"/>
    <w:rsid w:val="00B71AF4"/>
    <w:rsid w:val="00B720E2"/>
    <w:rsid w:val="00B72DA2"/>
    <w:rsid w:val="00B72F8B"/>
    <w:rsid w:val="00B7308B"/>
    <w:rsid w:val="00B73467"/>
    <w:rsid w:val="00B73A1A"/>
    <w:rsid w:val="00B74E33"/>
    <w:rsid w:val="00B76D63"/>
    <w:rsid w:val="00B8097E"/>
    <w:rsid w:val="00B832E5"/>
    <w:rsid w:val="00B8331F"/>
    <w:rsid w:val="00B83E80"/>
    <w:rsid w:val="00B84D03"/>
    <w:rsid w:val="00B8578C"/>
    <w:rsid w:val="00B85D13"/>
    <w:rsid w:val="00B86108"/>
    <w:rsid w:val="00B861F1"/>
    <w:rsid w:val="00B869A6"/>
    <w:rsid w:val="00B86EA2"/>
    <w:rsid w:val="00B87117"/>
    <w:rsid w:val="00B874F7"/>
    <w:rsid w:val="00B87E79"/>
    <w:rsid w:val="00B900CE"/>
    <w:rsid w:val="00B90113"/>
    <w:rsid w:val="00B92A47"/>
    <w:rsid w:val="00B9329A"/>
    <w:rsid w:val="00B93466"/>
    <w:rsid w:val="00B94581"/>
    <w:rsid w:val="00B95D19"/>
    <w:rsid w:val="00B962A4"/>
    <w:rsid w:val="00BA0DD3"/>
    <w:rsid w:val="00BA13D0"/>
    <w:rsid w:val="00BA1DF7"/>
    <w:rsid w:val="00BA20E4"/>
    <w:rsid w:val="00BA2321"/>
    <w:rsid w:val="00BA4193"/>
    <w:rsid w:val="00BA48FD"/>
    <w:rsid w:val="00BA4FB9"/>
    <w:rsid w:val="00BA4FF8"/>
    <w:rsid w:val="00BA56FB"/>
    <w:rsid w:val="00BA58CA"/>
    <w:rsid w:val="00BA603C"/>
    <w:rsid w:val="00BA699B"/>
    <w:rsid w:val="00BB13D6"/>
    <w:rsid w:val="00BB35CA"/>
    <w:rsid w:val="00BB3C4D"/>
    <w:rsid w:val="00BB42ED"/>
    <w:rsid w:val="00BB5273"/>
    <w:rsid w:val="00BB7DC5"/>
    <w:rsid w:val="00BC0202"/>
    <w:rsid w:val="00BC0738"/>
    <w:rsid w:val="00BC283C"/>
    <w:rsid w:val="00BC2846"/>
    <w:rsid w:val="00BC2FE8"/>
    <w:rsid w:val="00BC37E9"/>
    <w:rsid w:val="00BC39CB"/>
    <w:rsid w:val="00BC3B7D"/>
    <w:rsid w:val="00BC446D"/>
    <w:rsid w:val="00BC4B80"/>
    <w:rsid w:val="00BC59AE"/>
    <w:rsid w:val="00BC5C83"/>
    <w:rsid w:val="00BC6945"/>
    <w:rsid w:val="00BC7574"/>
    <w:rsid w:val="00BD4768"/>
    <w:rsid w:val="00BD5425"/>
    <w:rsid w:val="00BE01F4"/>
    <w:rsid w:val="00BE0F50"/>
    <w:rsid w:val="00BE1056"/>
    <w:rsid w:val="00BE128C"/>
    <w:rsid w:val="00BE167F"/>
    <w:rsid w:val="00BE1977"/>
    <w:rsid w:val="00BE2251"/>
    <w:rsid w:val="00BE2772"/>
    <w:rsid w:val="00BE31E9"/>
    <w:rsid w:val="00BE3B53"/>
    <w:rsid w:val="00BE4AB1"/>
    <w:rsid w:val="00BE79FA"/>
    <w:rsid w:val="00BF0209"/>
    <w:rsid w:val="00BF03B5"/>
    <w:rsid w:val="00BF0EF5"/>
    <w:rsid w:val="00BF1D30"/>
    <w:rsid w:val="00BF3F0D"/>
    <w:rsid w:val="00BF4ACB"/>
    <w:rsid w:val="00BF6822"/>
    <w:rsid w:val="00C003D5"/>
    <w:rsid w:val="00C00516"/>
    <w:rsid w:val="00C03622"/>
    <w:rsid w:val="00C05BA0"/>
    <w:rsid w:val="00C06363"/>
    <w:rsid w:val="00C06427"/>
    <w:rsid w:val="00C075AD"/>
    <w:rsid w:val="00C07C04"/>
    <w:rsid w:val="00C12FB3"/>
    <w:rsid w:val="00C1420B"/>
    <w:rsid w:val="00C163F8"/>
    <w:rsid w:val="00C176AA"/>
    <w:rsid w:val="00C179AB"/>
    <w:rsid w:val="00C17A02"/>
    <w:rsid w:val="00C20178"/>
    <w:rsid w:val="00C23361"/>
    <w:rsid w:val="00C23880"/>
    <w:rsid w:val="00C24859"/>
    <w:rsid w:val="00C24A69"/>
    <w:rsid w:val="00C25497"/>
    <w:rsid w:val="00C26055"/>
    <w:rsid w:val="00C26B62"/>
    <w:rsid w:val="00C26D8B"/>
    <w:rsid w:val="00C31F0F"/>
    <w:rsid w:val="00C324F0"/>
    <w:rsid w:val="00C32A3B"/>
    <w:rsid w:val="00C33901"/>
    <w:rsid w:val="00C349AC"/>
    <w:rsid w:val="00C357DD"/>
    <w:rsid w:val="00C3708A"/>
    <w:rsid w:val="00C37D48"/>
    <w:rsid w:val="00C40639"/>
    <w:rsid w:val="00C40CE6"/>
    <w:rsid w:val="00C4155C"/>
    <w:rsid w:val="00C41F24"/>
    <w:rsid w:val="00C42543"/>
    <w:rsid w:val="00C42565"/>
    <w:rsid w:val="00C439B0"/>
    <w:rsid w:val="00C441DF"/>
    <w:rsid w:val="00C45F6C"/>
    <w:rsid w:val="00C46253"/>
    <w:rsid w:val="00C47CB0"/>
    <w:rsid w:val="00C47D18"/>
    <w:rsid w:val="00C507C5"/>
    <w:rsid w:val="00C50CD8"/>
    <w:rsid w:val="00C50D78"/>
    <w:rsid w:val="00C52DB7"/>
    <w:rsid w:val="00C52DF9"/>
    <w:rsid w:val="00C538DC"/>
    <w:rsid w:val="00C54236"/>
    <w:rsid w:val="00C552CD"/>
    <w:rsid w:val="00C56586"/>
    <w:rsid w:val="00C56EA2"/>
    <w:rsid w:val="00C574AA"/>
    <w:rsid w:val="00C61CB7"/>
    <w:rsid w:val="00C627DF"/>
    <w:rsid w:val="00C63A93"/>
    <w:rsid w:val="00C660B8"/>
    <w:rsid w:val="00C66612"/>
    <w:rsid w:val="00C66AF3"/>
    <w:rsid w:val="00C6750E"/>
    <w:rsid w:val="00C72019"/>
    <w:rsid w:val="00C727E2"/>
    <w:rsid w:val="00C73166"/>
    <w:rsid w:val="00C739B2"/>
    <w:rsid w:val="00C74227"/>
    <w:rsid w:val="00C743D8"/>
    <w:rsid w:val="00C74843"/>
    <w:rsid w:val="00C7625C"/>
    <w:rsid w:val="00C77BB6"/>
    <w:rsid w:val="00C80A79"/>
    <w:rsid w:val="00C819DC"/>
    <w:rsid w:val="00C81BED"/>
    <w:rsid w:val="00C81F49"/>
    <w:rsid w:val="00C83E3F"/>
    <w:rsid w:val="00C83EBE"/>
    <w:rsid w:val="00C84948"/>
    <w:rsid w:val="00C85793"/>
    <w:rsid w:val="00C87924"/>
    <w:rsid w:val="00C90D59"/>
    <w:rsid w:val="00C92106"/>
    <w:rsid w:val="00C9794E"/>
    <w:rsid w:val="00C97DCD"/>
    <w:rsid w:val="00CA2AB5"/>
    <w:rsid w:val="00CA2CA4"/>
    <w:rsid w:val="00CA3206"/>
    <w:rsid w:val="00CA34DF"/>
    <w:rsid w:val="00CA3B07"/>
    <w:rsid w:val="00CA40D8"/>
    <w:rsid w:val="00CA5CA5"/>
    <w:rsid w:val="00CA6B60"/>
    <w:rsid w:val="00CA726D"/>
    <w:rsid w:val="00CB061B"/>
    <w:rsid w:val="00CB0A9C"/>
    <w:rsid w:val="00CB2781"/>
    <w:rsid w:val="00CB4C6C"/>
    <w:rsid w:val="00CB4EC2"/>
    <w:rsid w:val="00CB5ADC"/>
    <w:rsid w:val="00CB6A3D"/>
    <w:rsid w:val="00CB6A6E"/>
    <w:rsid w:val="00CB715F"/>
    <w:rsid w:val="00CC251E"/>
    <w:rsid w:val="00CC321A"/>
    <w:rsid w:val="00CC3E23"/>
    <w:rsid w:val="00CC3E62"/>
    <w:rsid w:val="00CC5031"/>
    <w:rsid w:val="00CC522A"/>
    <w:rsid w:val="00CC5AFB"/>
    <w:rsid w:val="00CC610D"/>
    <w:rsid w:val="00CC6717"/>
    <w:rsid w:val="00CC6F34"/>
    <w:rsid w:val="00CD05EE"/>
    <w:rsid w:val="00CD2450"/>
    <w:rsid w:val="00CD2D58"/>
    <w:rsid w:val="00CD412A"/>
    <w:rsid w:val="00CD5481"/>
    <w:rsid w:val="00CD56EE"/>
    <w:rsid w:val="00CD6114"/>
    <w:rsid w:val="00CD7165"/>
    <w:rsid w:val="00CD71D6"/>
    <w:rsid w:val="00CD73B6"/>
    <w:rsid w:val="00CD7B01"/>
    <w:rsid w:val="00CE0E41"/>
    <w:rsid w:val="00CE295C"/>
    <w:rsid w:val="00CE2CE5"/>
    <w:rsid w:val="00CE5525"/>
    <w:rsid w:val="00CE55FE"/>
    <w:rsid w:val="00CE5A9A"/>
    <w:rsid w:val="00CE68DC"/>
    <w:rsid w:val="00CE7589"/>
    <w:rsid w:val="00CF0566"/>
    <w:rsid w:val="00CF0C17"/>
    <w:rsid w:val="00CF0D27"/>
    <w:rsid w:val="00CF30FD"/>
    <w:rsid w:val="00CF781B"/>
    <w:rsid w:val="00D001B4"/>
    <w:rsid w:val="00D00BDA"/>
    <w:rsid w:val="00D02B21"/>
    <w:rsid w:val="00D02F29"/>
    <w:rsid w:val="00D035C6"/>
    <w:rsid w:val="00D036C5"/>
    <w:rsid w:val="00D041D5"/>
    <w:rsid w:val="00D05017"/>
    <w:rsid w:val="00D05F64"/>
    <w:rsid w:val="00D067FB"/>
    <w:rsid w:val="00D10A88"/>
    <w:rsid w:val="00D10B08"/>
    <w:rsid w:val="00D112E2"/>
    <w:rsid w:val="00D116C0"/>
    <w:rsid w:val="00D11786"/>
    <w:rsid w:val="00D12964"/>
    <w:rsid w:val="00D12A5B"/>
    <w:rsid w:val="00D15333"/>
    <w:rsid w:val="00D16619"/>
    <w:rsid w:val="00D16B9F"/>
    <w:rsid w:val="00D173BB"/>
    <w:rsid w:val="00D205DF"/>
    <w:rsid w:val="00D20D8A"/>
    <w:rsid w:val="00D20E93"/>
    <w:rsid w:val="00D2141C"/>
    <w:rsid w:val="00D259AF"/>
    <w:rsid w:val="00D2788B"/>
    <w:rsid w:val="00D30ADB"/>
    <w:rsid w:val="00D31662"/>
    <w:rsid w:val="00D31792"/>
    <w:rsid w:val="00D32E45"/>
    <w:rsid w:val="00D3447C"/>
    <w:rsid w:val="00D351DB"/>
    <w:rsid w:val="00D37B21"/>
    <w:rsid w:val="00D37E98"/>
    <w:rsid w:val="00D4500F"/>
    <w:rsid w:val="00D45618"/>
    <w:rsid w:val="00D457BD"/>
    <w:rsid w:val="00D46490"/>
    <w:rsid w:val="00D477F3"/>
    <w:rsid w:val="00D47D06"/>
    <w:rsid w:val="00D47F49"/>
    <w:rsid w:val="00D50233"/>
    <w:rsid w:val="00D50B49"/>
    <w:rsid w:val="00D50C84"/>
    <w:rsid w:val="00D52D85"/>
    <w:rsid w:val="00D536A1"/>
    <w:rsid w:val="00D53ACB"/>
    <w:rsid w:val="00D55AEB"/>
    <w:rsid w:val="00D561A3"/>
    <w:rsid w:val="00D576DE"/>
    <w:rsid w:val="00D64735"/>
    <w:rsid w:val="00D65E72"/>
    <w:rsid w:val="00D66642"/>
    <w:rsid w:val="00D66CD8"/>
    <w:rsid w:val="00D66E8A"/>
    <w:rsid w:val="00D672EB"/>
    <w:rsid w:val="00D7030F"/>
    <w:rsid w:val="00D705AB"/>
    <w:rsid w:val="00D73284"/>
    <w:rsid w:val="00D73EF5"/>
    <w:rsid w:val="00D74A95"/>
    <w:rsid w:val="00D80B97"/>
    <w:rsid w:val="00D81B5D"/>
    <w:rsid w:val="00D86B0E"/>
    <w:rsid w:val="00D870EC"/>
    <w:rsid w:val="00D90CCA"/>
    <w:rsid w:val="00D92D30"/>
    <w:rsid w:val="00D94446"/>
    <w:rsid w:val="00D9485A"/>
    <w:rsid w:val="00D962F1"/>
    <w:rsid w:val="00D96ABC"/>
    <w:rsid w:val="00DA073F"/>
    <w:rsid w:val="00DA35F7"/>
    <w:rsid w:val="00DA3CD9"/>
    <w:rsid w:val="00DA487A"/>
    <w:rsid w:val="00DA5782"/>
    <w:rsid w:val="00DA5784"/>
    <w:rsid w:val="00DA5CA4"/>
    <w:rsid w:val="00DA6DE8"/>
    <w:rsid w:val="00DB1E09"/>
    <w:rsid w:val="00DB21BE"/>
    <w:rsid w:val="00DB42DE"/>
    <w:rsid w:val="00DB562E"/>
    <w:rsid w:val="00DB56F6"/>
    <w:rsid w:val="00DB5754"/>
    <w:rsid w:val="00DB636D"/>
    <w:rsid w:val="00DB6566"/>
    <w:rsid w:val="00DB68C5"/>
    <w:rsid w:val="00DB7C09"/>
    <w:rsid w:val="00DB7D30"/>
    <w:rsid w:val="00DC172D"/>
    <w:rsid w:val="00DC1D75"/>
    <w:rsid w:val="00DC28CE"/>
    <w:rsid w:val="00DC3F4A"/>
    <w:rsid w:val="00DC530B"/>
    <w:rsid w:val="00DC6825"/>
    <w:rsid w:val="00DC7387"/>
    <w:rsid w:val="00DC7FAF"/>
    <w:rsid w:val="00DD1456"/>
    <w:rsid w:val="00DD20ED"/>
    <w:rsid w:val="00DD3D19"/>
    <w:rsid w:val="00DD57F2"/>
    <w:rsid w:val="00DD6667"/>
    <w:rsid w:val="00DE006E"/>
    <w:rsid w:val="00DE0E85"/>
    <w:rsid w:val="00DE4268"/>
    <w:rsid w:val="00DF0D56"/>
    <w:rsid w:val="00DF0E6C"/>
    <w:rsid w:val="00DF1391"/>
    <w:rsid w:val="00DF19F9"/>
    <w:rsid w:val="00DF1CC0"/>
    <w:rsid w:val="00DF2F3A"/>
    <w:rsid w:val="00DF4838"/>
    <w:rsid w:val="00DF70F0"/>
    <w:rsid w:val="00DF731B"/>
    <w:rsid w:val="00E011A3"/>
    <w:rsid w:val="00E013E6"/>
    <w:rsid w:val="00E04951"/>
    <w:rsid w:val="00E05898"/>
    <w:rsid w:val="00E10266"/>
    <w:rsid w:val="00E11527"/>
    <w:rsid w:val="00E11D25"/>
    <w:rsid w:val="00E11EBF"/>
    <w:rsid w:val="00E12E49"/>
    <w:rsid w:val="00E1496E"/>
    <w:rsid w:val="00E14F38"/>
    <w:rsid w:val="00E16C6A"/>
    <w:rsid w:val="00E214B4"/>
    <w:rsid w:val="00E22C21"/>
    <w:rsid w:val="00E23F90"/>
    <w:rsid w:val="00E24D4A"/>
    <w:rsid w:val="00E25C84"/>
    <w:rsid w:val="00E26BB7"/>
    <w:rsid w:val="00E27562"/>
    <w:rsid w:val="00E308A7"/>
    <w:rsid w:val="00E31AB1"/>
    <w:rsid w:val="00E33BD4"/>
    <w:rsid w:val="00E34175"/>
    <w:rsid w:val="00E35984"/>
    <w:rsid w:val="00E35A2B"/>
    <w:rsid w:val="00E35AFB"/>
    <w:rsid w:val="00E361EC"/>
    <w:rsid w:val="00E3699E"/>
    <w:rsid w:val="00E41CDD"/>
    <w:rsid w:val="00E41E85"/>
    <w:rsid w:val="00E42062"/>
    <w:rsid w:val="00E4253F"/>
    <w:rsid w:val="00E44D61"/>
    <w:rsid w:val="00E45E6B"/>
    <w:rsid w:val="00E50E71"/>
    <w:rsid w:val="00E51240"/>
    <w:rsid w:val="00E516E1"/>
    <w:rsid w:val="00E5428C"/>
    <w:rsid w:val="00E5625D"/>
    <w:rsid w:val="00E56985"/>
    <w:rsid w:val="00E600E3"/>
    <w:rsid w:val="00E61D1E"/>
    <w:rsid w:val="00E62313"/>
    <w:rsid w:val="00E64426"/>
    <w:rsid w:val="00E64A57"/>
    <w:rsid w:val="00E718CB"/>
    <w:rsid w:val="00E71A49"/>
    <w:rsid w:val="00E72EE7"/>
    <w:rsid w:val="00E73DA8"/>
    <w:rsid w:val="00E7425F"/>
    <w:rsid w:val="00E75860"/>
    <w:rsid w:val="00E820C9"/>
    <w:rsid w:val="00E8312B"/>
    <w:rsid w:val="00E8329E"/>
    <w:rsid w:val="00E83CEC"/>
    <w:rsid w:val="00E83EB4"/>
    <w:rsid w:val="00E85842"/>
    <w:rsid w:val="00E86797"/>
    <w:rsid w:val="00E867FC"/>
    <w:rsid w:val="00E86CC9"/>
    <w:rsid w:val="00E87DFE"/>
    <w:rsid w:val="00E939F3"/>
    <w:rsid w:val="00E9699C"/>
    <w:rsid w:val="00E96B25"/>
    <w:rsid w:val="00E96F7C"/>
    <w:rsid w:val="00E97948"/>
    <w:rsid w:val="00EA098D"/>
    <w:rsid w:val="00EA22F2"/>
    <w:rsid w:val="00EA2DB5"/>
    <w:rsid w:val="00EA2DE7"/>
    <w:rsid w:val="00EA2FD9"/>
    <w:rsid w:val="00EA3283"/>
    <w:rsid w:val="00EA53D8"/>
    <w:rsid w:val="00EA588D"/>
    <w:rsid w:val="00EB12CE"/>
    <w:rsid w:val="00EB19AE"/>
    <w:rsid w:val="00EB2597"/>
    <w:rsid w:val="00EB30AC"/>
    <w:rsid w:val="00EB3754"/>
    <w:rsid w:val="00EB3947"/>
    <w:rsid w:val="00EB4171"/>
    <w:rsid w:val="00EB5485"/>
    <w:rsid w:val="00EB725D"/>
    <w:rsid w:val="00EB76C7"/>
    <w:rsid w:val="00EC0533"/>
    <w:rsid w:val="00EC0977"/>
    <w:rsid w:val="00EC1251"/>
    <w:rsid w:val="00EC18E6"/>
    <w:rsid w:val="00EC25E5"/>
    <w:rsid w:val="00EC262F"/>
    <w:rsid w:val="00EC337F"/>
    <w:rsid w:val="00EC43FC"/>
    <w:rsid w:val="00EC46C8"/>
    <w:rsid w:val="00EC53C7"/>
    <w:rsid w:val="00EC543F"/>
    <w:rsid w:val="00EC7710"/>
    <w:rsid w:val="00ED0D17"/>
    <w:rsid w:val="00ED30E9"/>
    <w:rsid w:val="00ED39AB"/>
    <w:rsid w:val="00ED3CEF"/>
    <w:rsid w:val="00ED45CC"/>
    <w:rsid w:val="00ED4DB7"/>
    <w:rsid w:val="00ED5759"/>
    <w:rsid w:val="00ED587B"/>
    <w:rsid w:val="00EE2B7A"/>
    <w:rsid w:val="00EE418E"/>
    <w:rsid w:val="00EE560B"/>
    <w:rsid w:val="00EE6933"/>
    <w:rsid w:val="00EF09F6"/>
    <w:rsid w:val="00EF1AAF"/>
    <w:rsid w:val="00EF1B97"/>
    <w:rsid w:val="00EF1E02"/>
    <w:rsid w:val="00EF518D"/>
    <w:rsid w:val="00EF5EEF"/>
    <w:rsid w:val="00EF659B"/>
    <w:rsid w:val="00EF70E0"/>
    <w:rsid w:val="00F006BE"/>
    <w:rsid w:val="00F0148D"/>
    <w:rsid w:val="00F014D8"/>
    <w:rsid w:val="00F01877"/>
    <w:rsid w:val="00F0343F"/>
    <w:rsid w:val="00F053E8"/>
    <w:rsid w:val="00F056BF"/>
    <w:rsid w:val="00F06F56"/>
    <w:rsid w:val="00F104B8"/>
    <w:rsid w:val="00F11778"/>
    <w:rsid w:val="00F11BB4"/>
    <w:rsid w:val="00F121A9"/>
    <w:rsid w:val="00F122AE"/>
    <w:rsid w:val="00F1237D"/>
    <w:rsid w:val="00F14855"/>
    <w:rsid w:val="00F14F4C"/>
    <w:rsid w:val="00F152BC"/>
    <w:rsid w:val="00F15A8F"/>
    <w:rsid w:val="00F16D2A"/>
    <w:rsid w:val="00F16DB0"/>
    <w:rsid w:val="00F16E6A"/>
    <w:rsid w:val="00F20009"/>
    <w:rsid w:val="00F22FD1"/>
    <w:rsid w:val="00F2383A"/>
    <w:rsid w:val="00F26DAC"/>
    <w:rsid w:val="00F26F86"/>
    <w:rsid w:val="00F2745A"/>
    <w:rsid w:val="00F30AB5"/>
    <w:rsid w:val="00F344AA"/>
    <w:rsid w:val="00F355D3"/>
    <w:rsid w:val="00F35BDC"/>
    <w:rsid w:val="00F35EF5"/>
    <w:rsid w:val="00F3758E"/>
    <w:rsid w:val="00F37746"/>
    <w:rsid w:val="00F37E37"/>
    <w:rsid w:val="00F400EE"/>
    <w:rsid w:val="00F41254"/>
    <w:rsid w:val="00F41403"/>
    <w:rsid w:val="00F41919"/>
    <w:rsid w:val="00F422A1"/>
    <w:rsid w:val="00F4549F"/>
    <w:rsid w:val="00F46596"/>
    <w:rsid w:val="00F46803"/>
    <w:rsid w:val="00F4741D"/>
    <w:rsid w:val="00F477FE"/>
    <w:rsid w:val="00F47F40"/>
    <w:rsid w:val="00F50703"/>
    <w:rsid w:val="00F5232C"/>
    <w:rsid w:val="00F546D1"/>
    <w:rsid w:val="00F55936"/>
    <w:rsid w:val="00F56948"/>
    <w:rsid w:val="00F56CD2"/>
    <w:rsid w:val="00F57B53"/>
    <w:rsid w:val="00F62686"/>
    <w:rsid w:val="00F6493C"/>
    <w:rsid w:val="00F64DE7"/>
    <w:rsid w:val="00F64EA7"/>
    <w:rsid w:val="00F665B6"/>
    <w:rsid w:val="00F67005"/>
    <w:rsid w:val="00F700CD"/>
    <w:rsid w:val="00F70FDA"/>
    <w:rsid w:val="00F7126A"/>
    <w:rsid w:val="00F713EE"/>
    <w:rsid w:val="00F723F7"/>
    <w:rsid w:val="00F74968"/>
    <w:rsid w:val="00F74C6B"/>
    <w:rsid w:val="00F75119"/>
    <w:rsid w:val="00F7569A"/>
    <w:rsid w:val="00F764CC"/>
    <w:rsid w:val="00F76504"/>
    <w:rsid w:val="00F77CD0"/>
    <w:rsid w:val="00F80BBA"/>
    <w:rsid w:val="00F818DA"/>
    <w:rsid w:val="00F81D5E"/>
    <w:rsid w:val="00F82232"/>
    <w:rsid w:val="00F83C09"/>
    <w:rsid w:val="00F83F75"/>
    <w:rsid w:val="00F845D2"/>
    <w:rsid w:val="00F84698"/>
    <w:rsid w:val="00F8578E"/>
    <w:rsid w:val="00F86257"/>
    <w:rsid w:val="00F916F8"/>
    <w:rsid w:val="00F92147"/>
    <w:rsid w:val="00F92994"/>
    <w:rsid w:val="00F92C29"/>
    <w:rsid w:val="00F92CA1"/>
    <w:rsid w:val="00F9567E"/>
    <w:rsid w:val="00F95753"/>
    <w:rsid w:val="00F960C3"/>
    <w:rsid w:val="00F96AB1"/>
    <w:rsid w:val="00F970E3"/>
    <w:rsid w:val="00F971AE"/>
    <w:rsid w:val="00FA0029"/>
    <w:rsid w:val="00FA1C63"/>
    <w:rsid w:val="00FA529A"/>
    <w:rsid w:val="00FA52BF"/>
    <w:rsid w:val="00FA56DB"/>
    <w:rsid w:val="00FA5BEA"/>
    <w:rsid w:val="00FA7269"/>
    <w:rsid w:val="00FA756B"/>
    <w:rsid w:val="00FB07E4"/>
    <w:rsid w:val="00FB0E42"/>
    <w:rsid w:val="00FB12BE"/>
    <w:rsid w:val="00FB2778"/>
    <w:rsid w:val="00FB2A11"/>
    <w:rsid w:val="00FB3268"/>
    <w:rsid w:val="00FB4E98"/>
    <w:rsid w:val="00FB54D4"/>
    <w:rsid w:val="00FB688F"/>
    <w:rsid w:val="00FB79CE"/>
    <w:rsid w:val="00FC18EE"/>
    <w:rsid w:val="00FC2A7E"/>
    <w:rsid w:val="00FC2EEA"/>
    <w:rsid w:val="00FC3C63"/>
    <w:rsid w:val="00FC3FFD"/>
    <w:rsid w:val="00FC64B1"/>
    <w:rsid w:val="00FC68DE"/>
    <w:rsid w:val="00FC6A04"/>
    <w:rsid w:val="00FC6E77"/>
    <w:rsid w:val="00FD173C"/>
    <w:rsid w:val="00FD392B"/>
    <w:rsid w:val="00FD41F2"/>
    <w:rsid w:val="00FD423B"/>
    <w:rsid w:val="00FD4A18"/>
    <w:rsid w:val="00FD5B5C"/>
    <w:rsid w:val="00FD64A4"/>
    <w:rsid w:val="00FD7391"/>
    <w:rsid w:val="00FD753E"/>
    <w:rsid w:val="00FE58A5"/>
    <w:rsid w:val="00FE63AD"/>
    <w:rsid w:val="00FF0500"/>
    <w:rsid w:val="00FF06BE"/>
    <w:rsid w:val="00FF0A85"/>
    <w:rsid w:val="00FF21CB"/>
    <w:rsid w:val="00FF3DE0"/>
    <w:rsid w:val="00FF78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06D7C"/>
  <w15:docId w15:val="{78DAC29C-1363-4A0B-81A0-DB7D5B35C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403"/>
    <w:pPr>
      <w:ind w:left="720"/>
      <w:contextualSpacing/>
    </w:pPr>
  </w:style>
  <w:style w:type="paragraph" w:styleId="BalloonText">
    <w:name w:val="Balloon Text"/>
    <w:basedOn w:val="Normal"/>
    <w:link w:val="BalloonTextChar"/>
    <w:uiPriority w:val="99"/>
    <w:semiHidden/>
    <w:unhideWhenUsed/>
    <w:rsid w:val="004468A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68A4"/>
    <w:rPr>
      <w:rFonts w:ascii="Lucida Grande" w:hAnsi="Lucida Grande" w:cs="Lucida Grande"/>
      <w:sz w:val="18"/>
      <w:szCs w:val="18"/>
    </w:rPr>
  </w:style>
  <w:style w:type="character" w:styleId="CommentReference">
    <w:name w:val="annotation reference"/>
    <w:basedOn w:val="DefaultParagraphFont"/>
    <w:uiPriority w:val="99"/>
    <w:semiHidden/>
    <w:unhideWhenUsed/>
    <w:rsid w:val="005248BF"/>
    <w:rPr>
      <w:sz w:val="16"/>
      <w:szCs w:val="16"/>
    </w:rPr>
  </w:style>
  <w:style w:type="paragraph" w:styleId="CommentText">
    <w:name w:val="annotation text"/>
    <w:basedOn w:val="Normal"/>
    <w:link w:val="CommentTextChar"/>
    <w:uiPriority w:val="99"/>
    <w:semiHidden/>
    <w:unhideWhenUsed/>
    <w:rsid w:val="005248BF"/>
    <w:pPr>
      <w:spacing w:line="240" w:lineRule="auto"/>
    </w:pPr>
    <w:rPr>
      <w:sz w:val="20"/>
      <w:szCs w:val="20"/>
    </w:rPr>
  </w:style>
  <w:style w:type="character" w:customStyle="1" w:styleId="CommentTextChar">
    <w:name w:val="Comment Text Char"/>
    <w:basedOn w:val="DefaultParagraphFont"/>
    <w:link w:val="CommentText"/>
    <w:uiPriority w:val="99"/>
    <w:semiHidden/>
    <w:rsid w:val="005248BF"/>
    <w:rPr>
      <w:sz w:val="20"/>
      <w:szCs w:val="20"/>
    </w:rPr>
  </w:style>
  <w:style w:type="paragraph" w:styleId="CommentSubject">
    <w:name w:val="annotation subject"/>
    <w:basedOn w:val="CommentText"/>
    <w:next w:val="CommentText"/>
    <w:link w:val="CommentSubjectChar"/>
    <w:uiPriority w:val="99"/>
    <w:semiHidden/>
    <w:unhideWhenUsed/>
    <w:rsid w:val="005248BF"/>
    <w:rPr>
      <w:b/>
      <w:bCs/>
    </w:rPr>
  </w:style>
  <w:style w:type="character" w:customStyle="1" w:styleId="CommentSubjectChar">
    <w:name w:val="Comment Subject Char"/>
    <w:basedOn w:val="CommentTextChar"/>
    <w:link w:val="CommentSubject"/>
    <w:uiPriority w:val="99"/>
    <w:semiHidden/>
    <w:rsid w:val="005248BF"/>
    <w:rPr>
      <w:b/>
      <w:bCs/>
      <w:sz w:val="20"/>
      <w:szCs w:val="20"/>
    </w:rPr>
  </w:style>
  <w:style w:type="character" w:styleId="Hyperlink">
    <w:name w:val="Hyperlink"/>
    <w:basedOn w:val="DefaultParagraphFont"/>
    <w:uiPriority w:val="99"/>
    <w:unhideWhenUsed/>
    <w:rsid w:val="00C85793"/>
    <w:rPr>
      <w:color w:val="0563C1" w:themeColor="hyperlink"/>
      <w:u w:val="single"/>
    </w:rPr>
  </w:style>
  <w:style w:type="character" w:styleId="FollowedHyperlink">
    <w:name w:val="FollowedHyperlink"/>
    <w:basedOn w:val="DefaultParagraphFont"/>
    <w:uiPriority w:val="99"/>
    <w:semiHidden/>
    <w:unhideWhenUsed/>
    <w:rsid w:val="001B5B9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505919">
      <w:bodyDiv w:val="1"/>
      <w:marLeft w:val="0"/>
      <w:marRight w:val="0"/>
      <w:marTop w:val="0"/>
      <w:marBottom w:val="0"/>
      <w:divBdr>
        <w:top w:val="none" w:sz="0" w:space="0" w:color="auto"/>
        <w:left w:val="none" w:sz="0" w:space="0" w:color="auto"/>
        <w:bottom w:val="none" w:sz="0" w:space="0" w:color="auto"/>
        <w:right w:val="none" w:sz="0" w:space="0" w:color="auto"/>
      </w:divBdr>
    </w:div>
    <w:div w:id="591595041">
      <w:bodyDiv w:val="1"/>
      <w:marLeft w:val="0"/>
      <w:marRight w:val="0"/>
      <w:marTop w:val="0"/>
      <w:marBottom w:val="0"/>
      <w:divBdr>
        <w:top w:val="none" w:sz="0" w:space="0" w:color="auto"/>
        <w:left w:val="none" w:sz="0" w:space="0" w:color="auto"/>
        <w:bottom w:val="none" w:sz="0" w:space="0" w:color="auto"/>
        <w:right w:val="none" w:sz="0" w:space="0" w:color="auto"/>
      </w:divBdr>
      <w:divsChild>
        <w:div w:id="1476877221">
          <w:marLeft w:val="0"/>
          <w:marRight w:val="0"/>
          <w:marTop w:val="0"/>
          <w:marBottom w:val="0"/>
          <w:divBdr>
            <w:top w:val="none" w:sz="0" w:space="0" w:color="auto"/>
            <w:left w:val="none" w:sz="0" w:space="0" w:color="auto"/>
            <w:bottom w:val="none" w:sz="0" w:space="0" w:color="auto"/>
            <w:right w:val="none" w:sz="0" w:space="0" w:color="auto"/>
          </w:divBdr>
        </w:div>
        <w:div w:id="1913082329">
          <w:marLeft w:val="0"/>
          <w:marRight w:val="0"/>
          <w:marTop w:val="0"/>
          <w:marBottom w:val="0"/>
          <w:divBdr>
            <w:top w:val="none" w:sz="0" w:space="0" w:color="auto"/>
            <w:left w:val="none" w:sz="0" w:space="0" w:color="auto"/>
            <w:bottom w:val="none" w:sz="0" w:space="0" w:color="auto"/>
            <w:right w:val="none" w:sz="0" w:space="0" w:color="auto"/>
          </w:divBdr>
        </w:div>
        <w:div w:id="599534572">
          <w:marLeft w:val="0"/>
          <w:marRight w:val="0"/>
          <w:marTop w:val="0"/>
          <w:marBottom w:val="0"/>
          <w:divBdr>
            <w:top w:val="none" w:sz="0" w:space="0" w:color="auto"/>
            <w:left w:val="none" w:sz="0" w:space="0" w:color="auto"/>
            <w:bottom w:val="none" w:sz="0" w:space="0" w:color="auto"/>
            <w:right w:val="none" w:sz="0" w:space="0" w:color="auto"/>
          </w:divBdr>
        </w:div>
        <w:div w:id="70742206">
          <w:marLeft w:val="0"/>
          <w:marRight w:val="0"/>
          <w:marTop w:val="0"/>
          <w:marBottom w:val="0"/>
          <w:divBdr>
            <w:top w:val="none" w:sz="0" w:space="0" w:color="auto"/>
            <w:left w:val="none" w:sz="0" w:space="0" w:color="auto"/>
            <w:bottom w:val="none" w:sz="0" w:space="0" w:color="auto"/>
            <w:right w:val="none" w:sz="0" w:space="0" w:color="auto"/>
          </w:divBdr>
        </w:div>
        <w:div w:id="1137377866">
          <w:marLeft w:val="0"/>
          <w:marRight w:val="0"/>
          <w:marTop w:val="0"/>
          <w:marBottom w:val="0"/>
          <w:divBdr>
            <w:top w:val="none" w:sz="0" w:space="0" w:color="auto"/>
            <w:left w:val="none" w:sz="0" w:space="0" w:color="auto"/>
            <w:bottom w:val="none" w:sz="0" w:space="0" w:color="auto"/>
            <w:right w:val="none" w:sz="0" w:space="0" w:color="auto"/>
          </w:divBdr>
        </w:div>
        <w:div w:id="1645423860">
          <w:marLeft w:val="0"/>
          <w:marRight w:val="0"/>
          <w:marTop w:val="0"/>
          <w:marBottom w:val="0"/>
          <w:divBdr>
            <w:top w:val="none" w:sz="0" w:space="0" w:color="auto"/>
            <w:left w:val="none" w:sz="0" w:space="0" w:color="auto"/>
            <w:bottom w:val="none" w:sz="0" w:space="0" w:color="auto"/>
            <w:right w:val="none" w:sz="0" w:space="0" w:color="auto"/>
          </w:divBdr>
        </w:div>
        <w:div w:id="830214346">
          <w:marLeft w:val="0"/>
          <w:marRight w:val="0"/>
          <w:marTop w:val="0"/>
          <w:marBottom w:val="0"/>
          <w:divBdr>
            <w:top w:val="none" w:sz="0" w:space="0" w:color="auto"/>
            <w:left w:val="none" w:sz="0" w:space="0" w:color="auto"/>
            <w:bottom w:val="none" w:sz="0" w:space="0" w:color="auto"/>
            <w:right w:val="none" w:sz="0" w:space="0" w:color="auto"/>
          </w:divBdr>
        </w:div>
      </w:divsChild>
    </w:div>
    <w:div w:id="1155412412">
      <w:bodyDiv w:val="1"/>
      <w:marLeft w:val="0"/>
      <w:marRight w:val="0"/>
      <w:marTop w:val="0"/>
      <w:marBottom w:val="0"/>
      <w:divBdr>
        <w:top w:val="none" w:sz="0" w:space="0" w:color="auto"/>
        <w:left w:val="none" w:sz="0" w:space="0" w:color="auto"/>
        <w:bottom w:val="none" w:sz="0" w:space="0" w:color="auto"/>
        <w:right w:val="none" w:sz="0" w:space="0" w:color="auto"/>
      </w:divBdr>
    </w:div>
    <w:div w:id="128977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1300</Words>
  <Characters>7413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Danovitch</dc:creator>
  <cp:lastModifiedBy>Dennis McGonagle</cp:lastModifiedBy>
  <cp:revision>2</cp:revision>
  <dcterms:created xsi:type="dcterms:W3CDTF">2015-04-21T18:51:00Z</dcterms:created>
  <dcterms:modified xsi:type="dcterms:W3CDTF">2015-04-21T18:51:00Z</dcterms:modified>
</cp:coreProperties>
</file>